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A0F" w:rsidRDefault="00A97E71" w:rsidP="00892B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I</w:t>
      </w:r>
      <w:r w:rsidR="0070353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/      </w:t>
      </w:r>
      <w:r w:rsidR="0070353C">
        <w:rPr>
          <w:rFonts w:ascii="Times New Roman" w:hAnsi="Times New Roman" w:cs="Times New Roman"/>
          <w:b/>
          <w:sz w:val="24"/>
          <w:szCs w:val="24"/>
        </w:rPr>
        <w:t>/2026</w:t>
      </w:r>
    </w:p>
    <w:p w:rsidR="00187DE3" w:rsidRPr="00DD6FF3" w:rsidRDefault="00187DE3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 xml:space="preserve">Zawarta w </w:t>
      </w:r>
      <w:r w:rsidR="006262C7" w:rsidRPr="00DD6FF3">
        <w:rPr>
          <w:rFonts w:ascii="Times New Roman" w:hAnsi="Times New Roman" w:cs="Times New Roman"/>
          <w:sz w:val="24"/>
          <w:szCs w:val="24"/>
        </w:rPr>
        <w:t xml:space="preserve">dniu................................. </w:t>
      </w:r>
      <w:r w:rsidRPr="00DD6FF3">
        <w:rPr>
          <w:rFonts w:ascii="Times New Roman" w:hAnsi="Times New Roman" w:cs="Times New Roman"/>
          <w:sz w:val="24"/>
          <w:szCs w:val="24"/>
        </w:rPr>
        <w:t>w Piasecznie pomięd</w:t>
      </w:r>
      <w:r w:rsidR="00AA1629">
        <w:rPr>
          <w:rFonts w:ascii="Times New Roman" w:hAnsi="Times New Roman" w:cs="Times New Roman"/>
          <w:sz w:val="24"/>
          <w:szCs w:val="24"/>
        </w:rPr>
        <w:t>zy Gminą Piaseczno z siedzibą w </w:t>
      </w:r>
      <w:r w:rsidRPr="00DD6FF3">
        <w:rPr>
          <w:rFonts w:ascii="Times New Roman" w:hAnsi="Times New Roman" w:cs="Times New Roman"/>
          <w:sz w:val="24"/>
          <w:szCs w:val="24"/>
        </w:rPr>
        <w:t xml:space="preserve">Piasecznie ul. Kościuszki 5, NIP 123-12-10-962 zwaną w dalszej części umowy </w:t>
      </w:r>
      <w:r w:rsidRPr="00DD6FF3">
        <w:rPr>
          <w:rFonts w:ascii="Times New Roman" w:hAnsi="Times New Roman" w:cs="Times New Roman"/>
          <w:b/>
          <w:sz w:val="24"/>
          <w:szCs w:val="24"/>
        </w:rPr>
        <w:t>„Zamawiającym”</w:t>
      </w:r>
      <w:r w:rsidRPr="00DD6FF3">
        <w:rPr>
          <w:rFonts w:ascii="Times New Roman" w:hAnsi="Times New Roman" w:cs="Times New Roman"/>
          <w:sz w:val="24"/>
          <w:szCs w:val="24"/>
        </w:rPr>
        <w:t xml:space="preserve"> reprezentowaną przez:</w:t>
      </w:r>
    </w:p>
    <w:p w:rsidR="00821A0F" w:rsidRPr="00DD6FF3" w:rsidRDefault="00187DE3" w:rsidP="00892BB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b/>
          <w:sz w:val="24"/>
          <w:szCs w:val="24"/>
        </w:rPr>
        <w:t>II Zastępcę Burmistrza Miasta i Gminy Piaseczno – mgr inż. Roberta Widza</w:t>
      </w:r>
    </w:p>
    <w:p w:rsidR="00187DE3" w:rsidRPr="00DD6FF3" w:rsidRDefault="00187DE3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a</w:t>
      </w:r>
    </w:p>
    <w:p w:rsidR="00821A0F" w:rsidRPr="00DD6FF3" w:rsidRDefault="00821A0F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…………………………………….. wpisaną do Rejestru przedsiębiorstw prowadzonego przez Sąd Rejonowy w…….…………..……. pod nr KRS …….………..……. NIP ……..…..………… z kapitałem zakładow</w:t>
      </w:r>
      <w:r w:rsidR="000260F6" w:rsidRPr="00DD6FF3">
        <w:rPr>
          <w:rFonts w:ascii="Times New Roman" w:hAnsi="Times New Roman" w:cs="Times New Roman"/>
          <w:sz w:val="24"/>
          <w:szCs w:val="24"/>
        </w:rPr>
        <w:t>ym w wysokości ……………….</w:t>
      </w:r>
      <w:r w:rsidRPr="00DD6FF3">
        <w:rPr>
          <w:rFonts w:ascii="Times New Roman" w:hAnsi="Times New Roman" w:cs="Times New Roman"/>
          <w:sz w:val="24"/>
          <w:szCs w:val="24"/>
        </w:rPr>
        <w:t>, reprezentowaną przez: ...........................</w:t>
      </w:r>
      <w:r w:rsidR="000260F6" w:rsidRPr="00DD6FF3">
        <w:rPr>
          <w:rFonts w:ascii="Times New Roman" w:hAnsi="Times New Roman" w:cs="Times New Roman"/>
          <w:sz w:val="24"/>
          <w:szCs w:val="24"/>
        </w:rPr>
        <w:t>................</w:t>
      </w:r>
    </w:p>
    <w:p w:rsidR="00821A0F" w:rsidRPr="00DD6FF3" w:rsidRDefault="00821A0F" w:rsidP="00892BB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DD6FF3">
        <w:rPr>
          <w:rFonts w:ascii="Times New Roman" w:hAnsi="Times New Roman" w:cs="Times New Roman"/>
          <w:b/>
          <w:sz w:val="24"/>
          <w:szCs w:val="24"/>
        </w:rPr>
        <w:t>Wykonawcą</w:t>
      </w:r>
    </w:p>
    <w:p w:rsidR="000260F6" w:rsidRPr="00DD6FF3" w:rsidRDefault="000260F6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zawarta została w trybie art. 275 pkt.1 Ustawy P</w:t>
      </w:r>
      <w:r w:rsidR="00CB378E" w:rsidRPr="00DD6FF3">
        <w:rPr>
          <w:rFonts w:ascii="Times New Roman" w:hAnsi="Times New Roman" w:cs="Times New Roman"/>
          <w:sz w:val="24"/>
          <w:szCs w:val="24"/>
        </w:rPr>
        <w:t xml:space="preserve">rawo zamówień publicznych umowa </w:t>
      </w:r>
      <w:r w:rsidRPr="00DD6FF3">
        <w:rPr>
          <w:rFonts w:ascii="Times New Roman" w:hAnsi="Times New Roman" w:cs="Times New Roman"/>
          <w:sz w:val="24"/>
          <w:szCs w:val="24"/>
        </w:rPr>
        <w:t>następującej treści:</w:t>
      </w:r>
    </w:p>
    <w:p w:rsidR="00821A0F" w:rsidRPr="00DD6FF3" w:rsidRDefault="00821A0F" w:rsidP="00892B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b/>
          <w:sz w:val="24"/>
          <w:szCs w:val="24"/>
        </w:rPr>
        <w:t>§ 1</w:t>
      </w:r>
    </w:p>
    <w:p w:rsidR="00821A0F" w:rsidRPr="00DD6FF3" w:rsidRDefault="00821A0F" w:rsidP="00D362A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Zamawiający powierza, a Wykonawca przyjmuje do wykonania „Przedmiot Umowy”:</w:t>
      </w:r>
      <w:r w:rsidR="00721C4A">
        <w:rPr>
          <w:rFonts w:ascii="Times New Roman" w:hAnsi="Times New Roman" w:cs="Times New Roman"/>
          <w:sz w:val="24"/>
          <w:szCs w:val="24"/>
        </w:rPr>
        <w:t xml:space="preserve"> </w:t>
      </w:r>
      <w:r w:rsidR="00D362AB" w:rsidRPr="00D362AB">
        <w:rPr>
          <w:rFonts w:ascii="Times New Roman" w:hAnsi="Times New Roman" w:cs="Times New Roman"/>
          <w:b/>
          <w:sz w:val="24"/>
          <w:szCs w:val="24"/>
        </w:rPr>
        <w:t>Przedmiot Umowy: "Rozbudowa infrastruktury</w:t>
      </w:r>
      <w:r w:rsidR="00D362AB">
        <w:rPr>
          <w:rFonts w:ascii="Times New Roman" w:hAnsi="Times New Roman" w:cs="Times New Roman"/>
          <w:b/>
          <w:sz w:val="24"/>
          <w:szCs w:val="24"/>
        </w:rPr>
        <w:t xml:space="preserve"> parkingowej - parking przy ul. </w:t>
      </w:r>
      <w:r w:rsidR="00D362AB" w:rsidRPr="00D362AB">
        <w:rPr>
          <w:rFonts w:ascii="Times New Roman" w:hAnsi="Times New Roman" w:cs="Times New Roman"/>
          <w:b/>
          <w:sz w:val="24"/>
          <w:szCs w:val="24"/>
        </w:rPr>
        <w:t xml:space="preserve">Kameralnej w Józefosławiu”„ </w:t>
      </w:r>
      <w:r w:rsidR="00721C4A" w:rsidRPr="00721C4A">
        <w:rPr>
          <w:rFonts w:ascii="Times New Roman" w:hAnsi="Times New Roman" w:cs="Times New Roman"/>
          <w:sz w:val="24"/>
          <w:szCs w:val="24"/>
        </w:rPr>
        <w:t>w rama</w:t>
      </w:r>
      <w:r w:rsidR="002C1B99">
        <w:rPr>
          <w:rFonts w:ascii="Times New Roman" w:hAnsi="Times New Roman" w:cs="Times New Roman"/>
          <w:sz w:val="24"/>
          <w:szCs w:val="24"/>
        </w:rPr>
        <w:t xml:space="preserve">ch zadania Układ komunikacyjny </w:t>
      </w:r>
      <w:r w:rsidR="00721C4A" w:rsidRPr="00721C4A">
        <w:rPr>
          <w:rFonts w:ascii="Times New Roman" w:hAnsi="Times New Roman" w:cs="Times New Roman"/>
          <w:sz w:val="24"/>
          <w:szCs w:val="24"/>
        </w:rPr>
        <w:t>w rejonie ulic Tymiankowa, Borowa, Redutowa, Ziołowa w Piasecznie</w:t>
      </w:r>
      <w:r w:rsidR="00721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7E71" w:rsidRPr="009150C3">
        <w:rPr>
          <w:rFonts w:ascii="Times New Roman" w:hAnsi="Times New Roman" w:cs="Times New Roman"/>
          <w:sz w:val="24"/>
          <w:szCs w:val="24"/>
        </w:rPr>
        <w:t>s</w:t>
      </w:r>
      <w:r w:rsidR="00A97E71" w:rsidRPr="00DD6FF3">
        <w:rPr>
          <w:rFonts w:ascii="Times New Roman" w:hAnsi="Times New Roman" w:cs="Times New Roman"/>
          <w:sz w:val="24"/>
          <w:szCs w:val="24"/>
        </w:rPr>
        <w:t>zczegółowo</w:t>
      </w:r>
      <w:r w:rsidRPr="00DD6FF3">
        <w:rPr>
          <w:rFonts w:ascii="Times New Roman" w:hAnsi="Times New Roman" w:cs="Times New Roman"/>
          <w:sz w:val="24"/>
          <w:szCs w:val="24"/>
        </w:rPr>
        <w:t xml:space="preserve"> opisany w poniżej wyszczególnionych załącznikach do Umowy, stanowiących jej integralną część:</w:t>
      </w:r>
    </w:p>
    <w:p w:rsidR="00821A0F" w:rsidRPr="00DD6FF3" w:rsidRDefault="00821A0F" w:rsidP="00892BB2">
      <w:pPr>
        <w:pStyle w:val="Akapitzlist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 xml:space="preserve">Opisie Przedmiotu Zamówienia – Załącznik </w:t>
      </w:r>
      <w:r w:rsidR="00D362AB">
        <w:rPr>
          <w:rFonts w:ascii="Times New Roman" w:hAnsi="Times New Roman" w:cs="Times New Roman"/>
          <w:sz w:val="24"/>
          <w:szCs w:val="24"/>
        </w:rPr>
        <w:t xml:space="preserve">nr </w:t>
      </w:r>
      <w:r w:rsidRPr="00DD6FF3">
        <w:rPr>
          <w:rFonts w:ascii="Times New Roman" w:hAnsi="Times New Roman" w:cs="Times New Roman"/>
          <w:sz w:val="24"/>
          <w:szCs w:val="24"/>
        </w:rPr>
        <w:t>1</w:t>
      </w:r>
    </w:p>
    <w:p w:rsidR="00821A0F" w:rsidRPr="00DD6FF3" w:rsidRDefault="00821A0F" w:rsidP="00892BB2">
      <w:pPr>
        <w:pStyle w:val="Akapitzlist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 xml:space="preserve">Formularzu ofertowym- Załącznik </w:t>
      </w:r>
      <w:r w:rsidR="00D362AB">
        <w:rPr>
          <w:rFonts w:ascii="Times New Roman" w:hAnsi="Times New Roman" w:cs="Times New Roman"/>
          <w:sz w:val="24"/>
          <w:szCs w:val="24"/>
        </w:rPr>
        <w:t xml:space="preserve">nr </w:t>
      </w:r>
      <w:r w:rsidRPr="00DD6FF3">
        <w:rPr>
          <w:rFonts w:ascii="Times New Roman" w:hAnsi="Times New Roman" w:cs="Times New Roman"/>
          <w:sz w:val="24"/>
          <w:szCs w:val="24"/>
        </w:rPr>
        <w:t>2</w:t>
      </w:r>
    </w:p>
    <w:p w:rsidR="00171A5C" w:rsidRPr="00DD6FF3" w:rsidRDefault="00821A0F" w:rsidP="00892BB2">
      <w:pPr>
        <w:pStyle w:val="Akapitzlist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Dokumentacji technicznej (projekty, STWiORB)</w:t>
      </w:r>
    </w:p>
    <w:p w:rsidR="00C20A5E" w:rsidRPr="00DD6FF3" w:rsidRDefault="00821A0F" w:rsidP="00892BB2">
      <w:pPr>
        <w:pStyle w:val="Akapitzlist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Wykonawca zamierza powierzyć wykonanie części Przedmiot Um</w:t>
      </w:r>
      <w:r w:rsidR="00977062">
        <w:rPr>
          <w:rFonts w:ascii="Times New Roman" w:hAnsi="Times New Roman" w:cs="Times New Roman"/>
          <w:sz w:val="24"/>
          <w:szCs w:val="24"/>
        </w:rPr>
        <w:t>owy następującym podwykonawcom:</w:t>
      </w:r>
      <w:r w:rsidRPr="00DD6FF3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C20A5E" w:rsidRPr="00DD6FF3">
        <w:rPr>
          <w:rFonts w:ascii="Times New Roman" w:hAnsi="Times New Roman" w:cs="Times New Roman"/>
          <w:sz w:val="24"/>
          <w:szCs w:val="24"/>
        </w:rPr>
        <w:t xml:space="preserve"> </w:t>
      </w:r>
      <w:r w:rsidRPr="00DD6FF3">
        <w:rPr>
          <w:rFonts w:ascii="Times New Roman" w:hAnsi="Times New Roman" w:cs="Times New Roman"/>
          <w:sz w:val="24"/>
          <w:szCs w:val="24"/>
        </w:rPr>
        <w:t>(ze wskazaniem części zamówienia powierzanej do wykonania danemu podwykonawcy)</w:t>
      </w:r>
    </w:p>
    <w:p w:rsidR="00821A0F" w:rsidRPr="00DD6FF3" w:rsidRDefault="00821A0F" w:rsidP="00892BB2">
      <w:pPr>
        <w:pStyle w:val="Akapitzlist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W pozostałej części Przedmiot Umowy może być wykonywany przez Podwykonawców po wcześniejszym udzieleniu pisemnej zgody przez Zamawiają</w:t>
      </w:r>
      <w:r w:rsidR="00951E81">
        <w:rPr>
          <w:rFonts w:ascii="Times New Roman" w:hAnsi="Times New Roman" w:cs="Times New Roman"/>
          <w:sz w:val="24"/>
          <w:szCs w:val="24"/>
        </w:rPr>
        <w:t>cego na warunkach określonych w </w:t>
      </w:r>
      <w:r w:rsidRPr="00DD6FF3">
        <w:rPr>
          <w:rFonts w:ascii="Times New Roman" w:hAnsi="Times New Roman" w:cs="Times New Roman"/>
          <w:sz w:val="24"/>
          <w:szCs w:val="24"/>
        </w:rPr>
        <w:t>§ 2 niniejszej Umowy.</w:t>
      </w:r>
    </w:p>
    <w:p w:rsidR="004D310E" w:rsidRDefault="004D310E" w:rsidP="00892BB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21A0F" w:rsidRPr="00DD6FF3" w:rsidRDefault="00821A0F" w:rsidP="00892B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:rsidR="00821A0F" w:rsidRPr="00DD6FF3" w:rsidRDefault="00821A0F" w:rsidP="00892BB2">
      <w:pPr>
        <w:pStyle w:val="Akapitzlist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Wykonawca, Podwykonawca lub dalszy Podwykonawca Umowy zamierzający zawrzeć umowę o podwykonawstwo jest zobowiązany, w trakcie realizacji zamówienia publicznego na roboty z zakresu Przedmiotu niniejszej Umowy, do przedłożenia Zamawiającemu projektu umowy o podwykonawstwo, której przedmiotem są roboty budowlane z zakresu Przedmiotu niniejszej Umowy, a także projektu jej zmiany, oraz poświadczonej za zgodność z oryginałem kopii zawartej umowy o podwykonawstwo, której przedmiotem są roboty budowlane z zakresu Przedmiotu niniejszej Umowy i jej zmian, w terminie 7 dni od jej zawarcia.</w:t>
      </w:r>
    </w:p>
    <w:p w:rsidR="00821A0F" w:rsidRPr="00DD6FF3" w:rsidRDefault="00821A0F" w:rsidP="00892BB2">
      <w:pPr>
        <w:pStyle w:val="Akapitzlist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Podwykonawca lub dalszy Podwykonawca Umo</w:t>
      </w:r>
      <w:r w:rsidR="0040345A">
        <w:rPr>
          <w:rFonts w:ascii="Times New Roman" w:hAnsi="Times New Roman" w:cs="Times New Roman"/>
          <w:sz w:val="24"/>
          <w:szCs w:val="24"/>
        </w:rPr>
        <w:t>wy zamierzający zawrzeć umowę o </w:t>
      </w:r>
      <w:r w:rsidRPr="00DD6FF3">
        <w:rPr>
          <w:rFonts w:ascii="Times New Roman" w:hAnsi="Times New Roman" w:cs="Times New Roman"/>
          <w:sz w:val="24"/>
          <w:szCs w:val="24"/>
        </w:rPr>
        <w:t>podwykonawstwo jest zobowiązany do dołączenia zgod</w:t>
      </w:r>
      <w:r w:rsidR="0040345A">
        <w:rPr>
          <w:rFonts w:ascii="Times New Roman" w:hAnsi="Times New Roman" w:cs="Times New Roman"/>
          <w:sz w:val="24"/>
          <w:szCs w:val="24"/>
        </w:rPr>
        <w:t>y Wykonawcy na zawarcie umowy o </w:t>
      </w:r>
      <w:r w:rsidRPr="00DD6FF3">
        <w:rPr>
          <w:rFonts w:ascii="Times New Roman" w:hAnsi="Times New Roman" w:cs="Times New Roman"/>
          <w:sz w:val="24"/>
          <w:szCs w:val="24"/>
        </w:rPr>
        <w:t>podwykonawstwo o treści zgodnej z projektem umowy.</w:t>
      </w:r>
    </w:p>
    <w:p w:rsidR="00821A0F" w:rsidRPr="00DD6FF3" w:rsidRDefault="00821A0F" w:rsidP="00892BB2">
      <w:pPr>
        <w:pStyle w:val="Akapitzlist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Do zawarcia przez Wykonawcę, Podwykonawcę lub dalszego Podw</w:t>
      </w:r>
      <w:r w:rsidR="0040345A">
        <w:rPr>
          <w:rFonts w:ascii="Times New Roman" w:hAnsi="Times New Roman" w:cs="Times New Roman"/>
          <w:sz w:val="24"/>
          <w:szCs w:val="24"/>
        </w:rPr>
        <w:t>ykonawcę umowy o </w:t>
      </w:r>
      <w:r w:rsidRPr="00DD6FF3">
        <w:rPr>
          <w:rFonts w:ascii="Times New Roman" w:hAnsi="Times New Roman" w:cs="Times New Roman"/>
          <w:sz w:val="24"/>
          <w:szCs w:val="24"/>
        </w:rPr>
        <w:t xml:space="preserve">roboty z zakresu Przedmiotu niniejszej Umowy z podwykonawcą jest wymagana zgoda Zamawiającego. Jeżeli Zamawiający, w terminie 21 dni od przedstawienia mu przez Wykonawcę, Podwykonawcę lub dalszego Podwykonawcę umowy z Podwykonawcą lub jej </w:t>
      </w:r>
      <w:r w:rsidR="0040345A">
        <w:rPr>
          <w:rFonts w:ascii="Times New Roman" w:hAnsi="Times New Roman" w:cs="Times New Roman"/>
          <w:sz w:val="24"/>
          <w:szCs w:val="24"/>
        </w:rPr>
        <w:t>projektu, wraz z </w:t>
      </w:r>
      <w:r w:rsidRPr="00DD6FF3">
        <w:rPr>
          <w:rFonts w:ascii="Times New Roman" w:hAnsi="Times New Roman" w:cs="Times New Roman"/>
          <w:sz w:val="24"/>
          <w:szCs w:val="24"/>
        </w:rPr>
        <w:t>częścią dokumentacji dotyczącą wykonania robót określonych w umowie lub projekcie, nie zgłosi na piśmie sprzeciwu lub zastrzeżeń, uważa się, że wyraził zgodę na zawarcie umowy.</w:t>
      </w:r>
    </w:p>
    <w:p w:rsidR="00821A0F" w:rsidRPr="00DD6FF3" w:rsidRDefault="00821A0F" w:rsidP="00892BB2">
      <w:pPr>
        <w:pStyle w:val="Akapitzlist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Wykonawca, Podwykonawca lub dalszy Podwykonawca Umowy jest zobowiązany do przedłożenia Zamawiającemu poświadczonej za zgodność z or</w:t>
      </w:r>
      <w:r w:rsidR="0040345A">
        <w:rPr>
          <w:rFonts w:ascii="Times New Roman" w:hAnsi="Times New Roman" w:cs="Times New Roman"/>
          <w:sz w:val="24"/>
          <w:szCs w:val="24"/>
        </w:rPr>
        <w:t>yginałem kopii zawartej umowy o </w:t>
      </w:r>
      <w:r w:rsidRPr="00DD6FF3">
        <w:rPr>
          <w:rFonts w:ascii="Times New Roman" w:hAnsi="Times New Roman" w:cs="Times New Roman"/>
          <w:sz w:val="24"/>
          <w:szCs w:val="24"/>
        </w:rPr>
        <w:t>podwykonawstwo, której przedmiotem są dostawy lub usługi z zakresu Przedmiotu niniejszej Umowy, oraz jej zmian, w terminie 7 dni od jej zawarcia.</w:t>
      </w:r>
    </w:p>
    <w:p w:rsidR="00821A0F" w:rsidRPr="00B06F7B" w:rsidRDefault="00821A0F" w:rsidP="00892BB2">
      <w:pPr>
        <w:pStyle w:val="Akapitzlist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D68">
        <w:rPr>
          <w:rFonts w:ascii="Times New Roman" w:hAnsi="Times New Roman" w:cs="Times New Roman"/>
          <w:sz w:val="24"/>
          <w:szCs w:val="24"/>
        </w:rPr>
        <w:t>Wykonawca, Podwykonawca lub dalszy Podwykonawca Umowy zobowiązany jest do przyjęcia terminu zapłaty wynagrodzenia Podwykona</w:t>
      </w:r>
      <w:r w:rsidR="0040345A">
        <w:rPr>
          <w:rFonts w:ascii="Times New Roman" w:hAnsi="Times New Roman" w:cs="Times New Roman"/>
          <w:sz w:val="24"/>
          <w:szCs w:val="24"/>
        </w:rPr>
        <w:t>wcy lub dalszemu Podwykonawcy w </w:t>
      </w:r>
      <w:r w:rsidRPr="00A71D68">
        <w:rPr>
          <w:rFonts w:ascii="Times New Roman" w:hAnsi="Times New Roman" w:cs="Times New Roman"/>
          <w:sz w:val="24"/>
          <w:szCs w:val="24"/>
        </w:rPr>
        <w:t>umowie o podwykonawstwo nie dłuższego niż 20 dni od dnia doręczenia Wykonawcy, Podwykonawcy lub dalszemu Wykonawcy faktury lub rachunku, potwierdzających wykonanie zleconej Podwykonawcy lub dalszemu Podwykonawcy dostawy, usługi lub roboty z zakresu Przedmiotu niniejszej Umowy.</w:t>
      </w:r>
    </w:p>
    <w:p w:rsidR="00821A0F" w:rsidRPr="00B06F7B" w:rsidRDefault="00821A0F" w:rsidP="00892BB2">
      <w:pPr>
        <w:pStyle w:val="Akapitzlist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D68">
        <w:rPr>
          <w:rFonts w:ascii="Times New Roman" w:hAnsi="Times New Roman" w:cs="Times New Roman"/>
          <w:sz w:val="24"/>
          <w:szCs w:val="24"/>
        </w:rPr>
        <w:t>Wykonawca jest odpowiedzialny za działania, zaniechania, uchybienia i zaniedbania każdego Podwykonawcy i dalszego Podwykonawcy tak, jakby były one działaniami, zaniechaniami, uchybieniami lub zaniedbaniami samego Wykonawcy.</w:t>
      </w:r>
    </w:p>
    <w:p w:rsidR="00D41CDC" w:rsidRPr="00FD3FD2" w:rsidRDefault="00821A0F" w:rsidP="00892BB2">
      <w:pPr>
        <w:pStyle w:val="Akapitzlist"/>
        <w:numPr>
          <w:ilvl w:val="0"/>
          <w:numId w:val="5"/>
        </w:num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CDC">
        <w:rPr>
          <w:rFonts w:ascii="Times New Roman" w:hAnsi="Times New Roman" w:cs="Times New Roman"/>
          <w:sz w:val="24"/>
          <w:szCs w:val="24"/>
        </w:rPr>
        <w:t>Zasady zawierania umów o podwykonawstwo i dalsze podwykonawstwo:</w:t>
      </w:r>
    </w:p>
    <w:p w:rsidR="00D41CDC" w:rsidRPr="00FA4F0A" w:rsidRDefault="00821A0F" w:rsidP="00892BB2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CDC">
        <w:rPr>
          <w:rFonts w:ascii="Times New Roman" w:hAnsi="Times New Roman" w:cs="Times New Roman"/>
          <w:sz w:val="24"/>
          <w:szCs w:val="24"/>
        </w:rPr>
        <w:t>umowa o podwykonawstwo nie może zawierać pos</w:t>
      </w:r>
      <w:r w:rsidR="00D41CDC" w:rsidRPr="00D41CDC">
        <w:rPr>
          <w:rFonts w:ascii="Times New Roman" w:hAnsi="Times New Roman" w:cs="Times New Roman"/>
          <w:sz w:val="24"/>
          <w:szCs w:val="24"/>
        </w:rPr>
        <w:t>tanowień kształtujących prawa i </w:t>
      </w:r>
      <w:r w:rsidRPr="00D41CDC">
        <w:rPr>
          <w:rFonts w:ascii="Times New Roman" w:hAnsi="Times New Roman" w:cs="Times New Roman"/>
          <w:sz w:val="24"/>
          <w:szCs w:val="24"/>
        </w:rPr>
        <w:t xml:space="preserve">obowiązki Podwykonawcy, w zakresie kar umownych oraz postanowień dotyczących warunków </w:t>
      </w:r>
      <w:r w:rsidRPr="00D41CDC">
        <w:rPr>
          <w:rFonts w:ascii="Times New Roman" w:hAnsi="Times New Roman" w:cs="Times New Roman"/>
          <w:sz w:val="24"/>
          <w:szCs w:val="24"/>
        </w:rPr>
        <w:lastRenderedPageBreak/>
        <w:t>wypłaty wynagrodzenia, w sposób dla niego mniej korzystny niż prawa i obowiązki Wykonawcy, ukształtowane postanowieniami niniejszej Umowy,</w:t>
      </w:r>
    </w:p>
    <w:p w:rsidR="00FA4F0A" w:rsidRPr="00FA4F0A" w:rsidRDefault="00821A0F" w:rsidP="00892BB2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CDC">
        <w:rPr>
          <w:rFonts w:ascii="Times New Roman" w:hAnsi="Times New Roman" w:cs="Times New Roman"/>
          <w:sz w:val="24"/>
          <w:szCs w:val="24"/>
        </w:rPr>
        <w:t>przedmiot umowy powierzony do wykonania Podwykonawcy/dalszemu Podwykonawcy musi być tożsamy z zakresem zawartym w ofercie złożonej przez Wykonawcę Zamawiającemu (zakres prac Podwykonawcy/dalszego Podwykonawcy należy przedstawić – w umowie</w:t>
      </w:r>
      <w:r w:rsidR="00D41CDC">
        <w:rPr>
          <w:rFonts w:ascii="Times New Roman" w:hAnsi="Times New Roman" w:cs="Times New Roman"/>
          <w:sz w:val="24"/>
          <w:szCs w:val="24"/>
        </w:rPr>
        <w:t xml:space="preserve"> </w:t>
      </w:r>
      <w:r w:rsidR="0040345A">
        <w:rPr>
          <w:rFonts w:ascii="Times New Roman" w:hAnsi="Times New Roman" w:cs="Times New Roman"/>
          <w:sz w:val="24"/>
          <w:szCs w:val="24"/>
        </w:rPr>
        <w:t>z </w:t>
      </w:r>
      <w:r w:rsidRPr="00D41CDC">
        <w:rPr>
          <w:rFonts w:ascii="Times New Roman" w:hAnsi="Times New Roman" w:cs="Times New Roman"/>
          <w:sz w:val="24"/>
          <w:szCs w:val="24"/>
        </w:rPr>
        <w:t>Podwykonawcą/dalszym Pod</w:t>
      </w:r>
      <w:r w:rsidR="00D41CDC">
        <w:rPr>
          <w:rFonts w:ascii="Times New Roman" w:hAnsi="Times New Roman" w:cs="Times New Roman"/>
          <w:sz w:val="24"/>
          <w:szCs w:val="24"/>
        </w:rPr>
        <w:t>wykonawcą - w postaci pozycji z </w:t>
      </w:r>
      <w:r w:rsidRPr="00D41CDC">
        <w:rPr>
          <w:rFonts w:ascii="Times New Roman" w:hAnsi="Times New Roman" w:cs="Times New Roman"/>
          <w:sz w:val="24"/>
          <w:szCs w:val="24"/>
        </w:rPr>
        <w:t xml:space="preserve"> kosztorysu ofertowego złożonego Zamawiającemu przez Wykonawcę wraz z określeniem wynagrodzenia należnego Podwykonawcy/dalszemu Podwykonawcy za realizację tej pozycji),</w:t>
      </w:r>
    </w:p>
    <w:p w:rsidR="00CD4334" w:rsidRPr="00CD4334" w:rsidRDefault="00821A0F" w:rsidP="00892BB2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334">
        <w:rPr>
          <w:rFonts w:ascii="Times New Roman" w:hAnsi="Times New Roman" w:cs="Times New Roman"/>
          <w:sz w:val="24"/>
          <w:szCs w:val="24"/>
        </w:rPr>
        <w:t>przedmiot umowy powierzony do wykonania Podwykonawcy/dalszemu Podwykonawcy musi być zrealizowany zgodnie ze sztuką budowlaną i obowiąz</w:t>
      </w:r>
      <w:r w:rsidR="0040345A">
        <w:rPr>
          <w:rFonts w:ascii="Times New Roman" w:hAnsi="Times New Roman" w:cs="Times New Roman"/>
          <w:sz w:val="24"/>
          <w:szCs w:val="24"/>
        </w:rPr>
        <w:t>ującymi normami technicznymi, z </w:t>
      </w:r>
      <w:r w:rsidRPr="00CD4334">
        <w:rPr>
          <w:rFonts w:ascii="Times New Roman" w:hAnsi="Times New Roman" w:cs="Times New Roman"/>
          <w:sz w:val="24"/>
          <w:szCs w:val="24"/>
        </w:rPr>
        <w:t>materiałów dopuszczonych do obrotu i stosowania w budownictwie oraz posiadających wymagane odrębnymi przepisami certyfikaty i atesty,</w:t>
      </w:r>
    </w:p>
    <w:p w:rsidR="00CD4334" w:rsidRPr="00CD4334" w:rsidRDefault="00821A0F" w:rsidP="00892BB2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334">
        <w:rPr>
          <w:rFonts w:ascii="Times New Roman" w:hAnsi="Times New Roman" w:cs="Times New Roman"/>
          <w:sz w:val="24"/>
          <w:szCs w:val="24"/>
        </w:rPr>
        <w:t>wysokość wynagrodzen</w:t>
      </w:r>
      <w:r w:rsidR="00031091">
        <w:rPr>
          <w:rFonts w:ascii="Times New Roman" w:hAnsi="Times New Roman" w:cs="Times New Roman"/>
          <w:sz w:val="24"/>
          <w:szCs w:val="24"/>
        </w:rPr>
        <w:t>ia na żadnej z pozycji z umowy Podwykonawcy/dalszego P</w:t>
      </w:r>
      <w:r w:rsidRPr="00CD4334">
        <w:rPr>
          <w:rFonts w:ascii="Times New Roman" w:hAnsi="Times New Roman" w:cs="Times New Roman"/>
          <w:sz w:val="24"/>
          <w:szCs w:val="24"/>
        </w:rPr>
        <w:t>odwykonawcy nie powinna przekraczać wartości odpowiadającej tej pozycji w kosztorysie ofertowym złożonym Zamawiającemu przez Wykonawcę. W sytuacji, gdy ta wysokość przekracza wysokość wynagrodzenia należnego Wykonawcy za realizację danej pozycji, odpowiedzialność Zamawiającego za zapłatę Podwykonawcy/dalszemu Podwykonawcy jest ograniczona do wysokości wynagrodzenia należnego Wykona</w:t>
      </w:r>
      <w:r w:rsidR="00CD4334">
        <w:rPr>
          <w:rFonts w:ascii="Times New Roman" w:hAnsi="Times New Roman" w:cs="Times New Roman"/>
          <w:sz w:val="24"/>
          <w:szCs w:val="24"/>
        </w:rPr>
        <w:t>wcy za realizację danej pozycji,</w:t>
      </w:r>
    </w:p>
    <w:p w:rsidR="00CD4334" w:rsidRPr="00CD4334" w:rsidRDefault="00821A0F" w:rsidP="00892BB2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334">
        <w:rPr>
          <w:rFonts w:ascii="Times New Roman" w:hAnsi="Times New Roman" w:cs="Times New Roman"/>
          <w:sz w:val="24"/>
          <w:szCs w:val="24"/>
        </w:rPr>
        <w:t>zapłata wynagrodzenia dla Podwykonawcy/dalszego Podwykonawcy następować będzie po wykonaniu danej pozycji z przedmiotu umowy, podpisaniu przez obie strony protokołu odbioru robót nie zawierającego wad i wystawieniu na jego podstawie faktury</w:t>
      </w:r>
      <w:r w:rsidR="00CD4334">
        <w:rPr>
          <w:rFonts w:ascii="Times New Roman" w:hAnsi="Times New Roman" w:cs="Times New Roman"/>
          <w:sz w:val="24"/>
          <w:szCs w:val="24"/>
        </w:rPr>
        <w:t>,</w:t>
      </w:r>
    </w:p>
    <w:p w:rsidR="00CD4334" w:rsidRPr="00CD4334" w:rsidRDefault="00821A0F" w:rsidP="00892BB2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334">
        <w:rPr>
          <w:rFonts w:ascii="Times New Roman" w:hAnsi="Times New Roman" w:cs="Times New Roman"/>
          <w:sz w:val="24"/>
          <w:szCs w:val="24"/>
        </w:rPr>
        <w:t>z kwoty wynagrodzenia przysługującego do zapłaty Podwykonawcy/dalszemu Podwykonawcy, z każdej faktury wystawionej zgodnie z umową o podwykonawstwo/dalsze podwykonawstwo, nie mogą być zatrzymywane przez Wykonawcę/Podwykonawcę/dalszego Podwykonawcę kwoty tytułem zabezpieczenia roszczeń Wykonawcy/Podwykonawcy/ dalszego Podwykonawcy z tytułu nienależytego wykonania przez Podwykonawcę/dalszego Podwykonawcę umowy o podwykonawstwo/dalsze podwykonawstwo l</w:t>
      </w:r>
      <w:r w:rsidR="00D701D3">
        <w:rPr>
          <w:rFonts w:ascii="Times New Roman" w:hAnsi="Times New Roman" w:cs="Times New Roman"/>
          <w:sz w:val="24"/>
          <w:szCs w:val="24"/>
        </w:rPr>
        <w:t>ub z tytułu gwarancji i </w:t>
      </w:r>
      <w:r w:rsidR="00CD4334">
        <w:rPr>
          <w:rFonts w:ascii="Times New Roman" w:hAnsi="Times New Roman" w:cs="Times New Roman"/>
          <w:sz w:val="24"/>
          <w:szCs w:val="24"/>
        </w:rPr>
        <w:t>rękojmi,</w:t>
      </w:r>
    </w:p>
    <w:p w:rsidR="00CD4334" w:rsidRPr="00CD4334" w:rsidRDefault="00821A0F" w:rsidP="00892BB2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334">
        <w:rPr>
          <w:rFonts w:ascii="Times New Roman" w:hAnsi="Times New Roman" w:cs="Times New Roman"/>
          <w:sz w:val="24"/>
          <w:szCs w:val="24"/>
        </w:rPr>
        <w:t>w umowie o podwykonawstwo/dalsze podwykonawstwo należy podać dane przedstawicieli stron umowy wraz z danymi kontaktowymi tj. imię, nazwisko, nr telefonu, adres e-mail,</w:t>
      </w:r>
    </w:p>
    <w:p w:rsidR="00CD4334" w:rsidRPr="00CD4334" w:rsidRDefault="00031091" w:rsidP="00892BB2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21A0F" w:rsidRPr="00CD4334">
        <w:rPr>
          <w:rFonts w:ascii="Times New Roman" w:hAnsi="Times New Roman" w:cs="Times New Roman"/>
          <w:sz w:val="24"/>
          <w:szCs w:val="24"/>
        </w:rPr>
        <w:t xml:space="preserve">mowa o podwykonawstwo lub dalsze podwykonawstwo musi nakładać na Podwykonawcę lub dalszego Podwykonawcę obowiązek sporządzania oświadczeń </w:t>
      </w:r>
      <w:r w:rsidR="00821A0F" w:rsidRPr="00CD4334">
        <w:rPr>
          <w:rFonts w:ascii="Times New Roman" w:hAnsi="Times New Roman" w:cs="Times New Roman"/>
          <w:sz w:val="24"/>
          <w:szCs w:val="24"/>
        </w:rPr>
        <w:lastRenderedPageBreak/>
        <w:t>Podwykonawców/dalszych Podwykonawców (wzory oświadczeń stanowią załączniki do Umowy).</w:t>
      </w:r>
    </w:p>
    <w:p w:rsidR="00821A0F" w:rsidRPr="00CD4334" w:rsidRDefault="00031091" w:rsidP="00892BB2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21A0F" w:rsidRPr="00CD4334">
        <w:rPr>
          <w:rFonts w:ascii="Times New Roman" w:hAnsi="Times New Roman" w:cs="Times New Roman"/>
          <w:sz w:val="24"/>
          <w:szCs w:val="24"/>
        </w:rPr>
        <w:t>mowa o podwykonawstwo lub dalsze podwykonawstwo musi nakładać na Podwykonawcę lub dalszego Podwykonawcę obowiązek za</w:t>
      </w:r>
      <w:r w:rsidR="00D701D3">
        <w:rPr>
          <w:rFonts w:ascii="Times New Roman" w:hAnsi="Times New Roman" w:cs="Times New Roman"/>
          <w:sz w:val="24"/>
          <w:szCs w:val="24"/>
        </w:rPr>
        <w:t>trudnienia na podstawie umowy o </w:t>
      </w:r>
      <w:r w:rsidR="00821A0F" w:rsidRPr="00CD4334">
        <w:rPr>
          <w:rFonts w:ascii="Times New Roman" w:hAnsi="Times New Roman" w:cs="Times New Roman"/>
          <w:sz w:val="24"/>
          <w:szCs w:val="24"/>
        </w:rPr>
        <w:t xml:space="preserve">pracę, w rozumieniu </w:t>
      </w:r>
      <w:r w:rsidR="00FD3FD2" w:rsidRPr="00CD4334">
        <w:rPr>
          <w:rFonts w:ascii="Times New Roman" w:hAnsi="Times New Roman" w:cs="Times New Roman"/>
          <w:sz w:val="24"/>
          <w:szCs w:val="24"/>
        </w:rPr>
        <w:t>ustawy z</w:t>
      </w:r>
      <w:r w:rsidR="00821A0F" w:rsidRPr="00CD4334">
        <w:rPr>
          <w:rFonts w:ascii="Times New Roman" w:hAnsi="Times New Roman" w:cs="Times New Roman"/>
          <w:sz w:val="24"/>
          <w:szCs w:val="24"/>
        </w:rPr>
        <w:t xml:space="preserve"> dnia 26 czerwca 1974 r. Kodeks Pracy, osób wykonujących czynności (w zakresie realizacji Przedmiotu Umowy) wskazane w § 8 ust. 1.</w:t>
      </w:r>
    </w:p>
    <w:p w:rsidR="00821A0F" w:rsidRPr="00CD4334" w:rsidRDefault="00821A0F" w:rsidP="00892B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334">
        <w:rPr>
          <w:rFonts w:ascii="Times New Roman" w:hAnsi="Times New Roman" w:cs="Times New Roman"/>
          <w:b/>
          <w:sz w:val="24"/>
          <w:szCs w:val="24"/>
        </w:rPr>
        <w:t>§ 3</w:t>
      </w:r>
    </w:p>
    <w:p w:rsidR="009113EE" w:rsidRPr="00C46494" w:rsidRDefault="00821A0F" w:rsidP="00892BB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334">
        <w:rPr>
          <w:rFonts w:ascii="Times New Roman" w:hAnsi="Times New Roman" w:cs="Times New Roman"/>
          <w:sz w:val="24"/>
          <w:szCs w:val="24"/>
        </w:rPr>
        <w:t xml:space="preserve">Wysokość wynagrodzenia za wykonanie „Przedmiotu Umowy”, o </w:t>
      </w:r>
      <w:r w:rsidR="00FD3FD2" w:rsidRPr="00CD4334">
        <w:rPr>
          <w:rFonts w:ascii="Times New Roman" w:hAnsi="Times New Roman" w:cs="Times New Roman"/>
          <w:sz w:val="24"/>
          <w:szCs w:val="24"/>
        </w:rPr>
        <w:t>którym mowa</w:t>
      </w:r>
      <w:r w:rsidR="00D701D3">
        <w:rPr>
          <w:rFonts w:ascii="Times New Roman" w:hAnsi="Times New Roman" w:cs="Times New Roman"/>
          <w:sz w:val="24"/>
          <w:szCs w:val="24"/>
        </w:rPr>
        <w:t xml:space="preserve"> w § 1 </w:t>
      </w:r>
      <w:r w:rsidRPr="00CD4334">
        <w:rPr>
          <w:rFonts w:ascii="Times New Roman" w:hAnsi="Times New Roman" w:cs="Times New Roman"/>
          <w:sz w:val="24"/>
          <w:szCs w:val="24"/>
        </w:rPr>
        <w:t xml:space="preserve">ust.1, Strony ustalają na kwotę ryczałtową brutto: </w:t>
      </w:r>
      <w:r w:rsidRPr="00C46494">
        <w:rPr>
          <w:rFonts w:ascii="Times New Roman" w:hAnsi="Times New Roman" w:cs="Times New Roman"/>
          <w:b/>
          <w:sz w:val="24"/>
          <w:szCs w:val="24"/>
        </w:rPr>
        <w:t xml:space="preserve">______________zł. </w:t>
      </w:r>
      <w:r w:rsidR="009113EE" w:rsidRPr="00C46494">
        <w:rPr>
          <w:rFonts w:ascii="Times New Roman" w:hAnsi="Times New Roman" w:cs="Times New Roman"/>
          <w:b/>
          <w:sz w:val="24"/>
          <w:szCs w:val="24"/>
        </w:rPr>
        <w:t>(słownie </w:t>
      </w:r>
      <w:r w:rsidRPr="00C46494">
        <w:rPr>
          <w:rFonts w:ascii="Times New Roman" w:hAnsi="Times New Roman" w:cs="Times New Roman"/>
          <w:b/>
          <w:sz w:val="24"/>
          <w:szCs w:val="24"/>
        </w:rPr>
        <w:t>zł</w:t>
      </w:r>
      <w:r w:rsidR="00FE5D1D" w:rsidRPr="00C46494">
        <w:rPr>
          <w:rFonts w:ascii="Times New Roman" w:hAnsi="Times New Roman" w:cs="Times New Roman"/>
          <w:b/>
          <w:sz w:val="24"/>
          <w:szCs w:val="24"/>
        </w:rPr>
        <w:t>otych</w:t>
      </w:r>
      <w:r w:rsidRPr="00C46494">
        <w:rPr>
          <w:rFonts w:ascii="Times New Roman" w:hAnsi="Times New Roman" w:cs="Times New Roman"/>
          <w:b/>
          <w:sz w:val="24"/>
          <w:szCs w:val="24"/>
        </w:rPr>
        <w:t>:</w:t>
      </w:r>
      <w:r w:rsidR="005866D5" w:rsidRPr="00C46494">
        <w:rPr>
          <w:rFonts w:ascii="Times New Roman" w:hAnsi="Times New Roman" w:cs="Times New Roman"/>
          <w:b/>
          <w:sz w:val="24"/>
          <w:szCs w:val="24"/>
        </w:rPr>
        <w:t>_____________</w:t>
      </w:r>
      <w:r w:rsidR="00CD4334" w:rsidRPr="00C46494">
        <w:rPr>
          <w:rFonts w:ascii="Times New Roman" w:hAnsi="Times New Roman" w:cs="Times New Roman"/>
          <w:b/>
          <w:sz w:val="24"/>
          <w:szCs w:val="24"/>
        </w:rPr>
        <w:t>_</w:t>
      </w:r>
      <w:r w:rsidR="009113EE" w:rsidRPr="00C46494">
        <w:rPr>
          <w:rFonts w:ascii="Times New Roman" w:hAnsi="Times New Roman" w:cs="Times New Roman"/>
          <w:b/>
          <w:sz w:val="24"/>
          <w:szCs w:val="24"/>
        </w:rPr>
        <w:t>)</w:t>
      </w:r>
      <w:r w:rsidR="00606AC9">
        <w:rPr>
          <w:rFonts w:ascii="Times New Roman" w:hAnsi="Times New Roman" w:cs="Times New Roman"/>
          <w:b/>
          <w:sz w:val="24"/>
          <w:szCs w:val="24"/>
        </w:rPr>
        <w:t xml:space="preserve"> z </w:t>
      </w:r>
      <w:r w:rsidR="005B65E9">
        <w:rPr>
          <w:rFonts w:ascii="Times New Roman" w:hAnsi="Times New Roman" w:cs="Times New Roman"/>
          <w:b/>
          <w:sz w:val="24"/>
          <w:szCs w:val="24"/>
        </w:rPr>
        <w:t>zastrzeżeniem, że</w:t>
      </w:r>
      <w:r w:rsidR="00606A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5D9D">
        <w:rPr>
          <w:rFonts w:ascii="Times New Roman" w:hAnsi="Times New Roman" w:cs="Times New Roman"/>
          <w:b/>
          <w:sz w:val="24"/>
          <w:szCs w:val="24"/>
        </w:rPr>
        <w:t xml:space="preserve">cała </w:t>
      </w:r>
      <w:r w:rsidR="00606AC9">
        <w:rPr>
          <w:rFonts w:ascii="Times New Roman" w:hAnsi="Times New Roman" w:cs="Times New Roman"/>
          <w:b/>
          <w:sz w:val="24"/>
          <w:szCs w:val="24"/>
        </w:rPr>
        <w:t xml:space="preserve">kwota </w:t>
      </w:r>
      <w:r w:rsidR="001A5D9D">
        <w:rPr>
          <w:rFonts w:ascii="Times New Roman" w:hAnsi="Times New Roman" w:cs="Times New Roman"/>
          <w:b/>
          <w:sz w:val="24"/>
          <w:szCs w:val="24"/>
        </w:rPr>
        <w:t>będzie płatna w 2026</w:t>
      </w:r>
      <w:r w:rsidR="00EC20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AC9">
        <w:rPr>
          <w:rFonts w:ascii="Times New Roman" w:hAnsi="Times New Roman" w:cs="Times New Roman"/>
          <w:b/>
          <w:sz w:val="24"/>
          <w:szCs w:val="24"/>
        </w:rPr>
        <w:t>roku.</w:t>
      </w:r>
    </w:p>
    <w:p w:rsidR="0091404B" w:rsidRPr="0091404B" w:rsidRDefault="00821A0F" w:rsidP="00892BB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334">
        <w:rPr>
          <w:rFonts w:ascii="Times New Roman" w:hAnsi="Times New Roman" w:cs="Times New Roman"/>
          <w:sz w:val="24"/>
          <w:szCs w:val="24"/>
        </w:rPr>
        <w:t xml:space="preserve">Wynagrodzenie, o którym mowa w ust. 1 ma charakter ryczałtowy i nie podlega podwyższeniu z jakiegokolwiek tytułu za wyjątkiem określonym w § 17 ust. 2 </w:t>
      </w:r>
      <w:r w:rsidR="00CC6C5B">
        <w:rPr>
          <w:rFonts w:ascii="Times New Roman" w:hAnsi="Times New Roman" w:cs="Times New Roman"/>
          <w:sz w:val="24"/>
          <w:szCs w:val="24"/>
        </w:rPr>
        <w:t xml:space="preserve">- </w:t>
      </w:r>
      <w:r w:rsidR="00FC57F7">
        <w:rPr>
          <w:rFonts w:ascii="Times New Roman" w:hAnsi="Times New Roman" w:cs="Times New Roman"/>
          <w:sz w:val="24"/>
          <w:szCs w:val="24"/>
        </w:rPr>
        <w:t>8</w:t>
      </w:r>
      <w:r w:rsidRPr="00CD4334">
        <w:rPr>
          <w:rFonts w:ascii="Times New Roman" w:hAnsi="Times New Roman" w:cs="Times New Roman"/>
          <w:sz w:val="24"/>
          <w:szCs w:val="24"/>
        </w:rPr>
        <w:t>), tzn. obejmuje wszystkie koszty związane z realizacją robót objętych dokumentacją projektową, STWiORB oraz Opisem Przedmiotu Zamówienia,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</w:t>
      </w:r>
    </w:p>
    <w:p w:rsidR="00821A0F" w:rsidRPr="0091404B" w:rsidRDefault="00821A0F" w:rsidP="00892BB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04B">
        <w:rPr>
          <w:rFonts w:ascii="Times New Roman" w:hAnsi="Times New Roman" w:cs="Times New Roman"/>
          <w:sz w:val="24"/>
          <w:szCs w:val="24"/>
        </w:rPr>
        <w:t>Strony ustalają, że z zastrzeżeniem ust. 4 i 5 zapłata wynagrodzenia Wykonawcy następować będzie w poniższy sposób:</w:t>
      </w:r>
    </w:p>
    <w:p w:rsidR="00D7442E" w:rsidRDefault="00D7442E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 w:rsidR="00821A0F" w:rsidRPr="00DD6FF3">
        <w:rPr>
          <w:rFonts w:ascii="Times New Roman" w:hAnsi="Times New Roman" w:cs="Times New Roman"/>
          <w:sz w:val="24"/>
          <w:szCs w:val="24"/>
        </w:rPr>
        <w:t xml:space="preserve">zapłata 90% wynagrodzenia za realizację przedmiotu umowy, </w:t>
      </w:r>
      <w:r w:rsidR="00FD3FD2" w:rsidRPr="00DD6FF3">
        <w:rPr>
          <w:rFonts w:ascii="Times New Roman" w:hAnsi="Times New Roman" w:cs="Times New Roman"/>
          <w:sz w:val="24"/>
          <w:szCs w:val="24"/>
        </w:rPr>
        <w:t>udokumentowaną fakturami</w:t>
      </w:r>
      <w:r w:rsidR="00821A0F" w:rsidRPr="00DD6FF3">
        <w:rPr>
          <w:rFonts w:ascii="Times New Roman" w:hAnsi="Times New Roman" w:cs="Times New Roman"/>
          <w:sz w:val="24"/>
          <w:szCs w:val="24"/>
        </w:rPr>
        <w:t xml:space="preserve"> </w:t>
      </w:r>
      <w:r w:rsidR="00FD3FD2" w:rsidRPr="00DD6FF3">
        <w:rPr>
          <w:rFonts w:ascii="Times New Roman" w:hAnsi="Times New Roman" w:cs="Times New Roman"/>
          <w:sz w:val="24"/>
          <w:szCs w:val="24"/>
        </w:rPr>
        <w:t>częściowymi za</w:t>
      </w:r>
      <w:r w:rsidR="00821A0F" w:rsidRPr="00DD6FF3">
        <w:rPr>
          <w:rFonts w:ascii="Times New Roman" w:hAnsi="Times New Roman" w:cs="Times New Roman"/>
          <w:sz w:val="24"/>
          <w:szCs w:val="24"/>
        </w:rPr>
        <w:t xml:space="preserve"> zakończone pozycje zgodnie z</w:t>
      </w:r>
      <w:r w:rsidR="00FC57F7">
        <w:rPr>
          <w:rFonts w:ascii="Times New Roman" w:hAnsi="Times New Roman" w:cs="Times New Roman"/>
          <w:sz w:val="24"/>
          <w:szCs w:val="24"/>
        </w:rPr>
        <w:t xml:space="preserve"> kosztorysem ofertowym.</w:t>
      </w:r>
      <w:r w:rsidR="00821A0F" w:rsidRPr="00DD6FF3">
        <w:rPr>
          <w:rFonts w:ascii="Times New Roman" w:hAnsi="Times New Roman" w:cs="Times New Roman"/>
          <w:sz w:val="24"/>
          <w:szCs w:val="24"/>
        </w:rPr>
        <w:t xml:space="preserve"> Faktury będą wystawiane na podstawie podpisanych przez obie strony protokołów odbioru częściowego robót, (protokoły muszą być pot</w:t>
      </w:r>
      <w:r>
        <w:rPr>
          <w:rFonts w:ascii="Times New Roman" w:hAnsi="Times New Roman" w:cs="Times New Roman"/>
          <w:sz w:val="24"/>
          <w:szCs w:val="24"/>
        </w:rPr>
        <w:t>wierdzone przez Zamawiającego),</w:t>
      </w:r>
    </w:p>
    <w:p w:rsidR="00821A0F" w:rsidRPr="00DD6FF3" w:rsidRDefault="00D7442E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 w:rsidR="00821A0F" w:rsidRPr="00DD6FF3">
        <w:rPr>
          <w:rFonts w:ascii="Times New Roman" w:hAnsi="Times New Roman" w:cs="Times New Roman"/>
          <w:sz w:val="24"/>
          <w:szCs w:val="24"/>
        </w:rPr>
        <w:t>zapłata 5% wynagrodzenia, po protokólarnym odbiorze końcowym robót nie zawierającym wad, o których mowa w § 11 ust. 4</w:t>
      </w:r>
    </w:p>
    <w:p w:rsidR="00821A0F" w:rsidRPr="00DD6FF3" w:rsidRDefault="00D7442E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 w:rsidR="00821A0F" w:rsidRPr="00DD6FF3">
        <w:rPr>
          <w:rFonts w:ascii="Times New Roman" w:hAnsi="Times New Roman" w:cs="Times New Roman"/>
          <w:sz w:val="24"/>
          <w:szCs w:val="24"/>
        </w:rPr>
        <w:t xml:space="preserve">zapłata 5 % wynagrodzenia po dostarczeniu Zamawiającemu zaświadczenia o nie wnoszeniu sprzeciwu na złożone zawiadomienie o zakończeniu robót, zgodnie z wymogami prawa budowlanego (o ile będzie wymagane przez właściwe organy) </w:t>
      </w:r>
    </w:p>
    <w:p w:rsidR="002A782D" w:rsidRPr="00FC57F7" w:rsidRDefault="00821A0F" w:rsidP="00892BB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2D">
        <w:rPr>
          <w:rFonts w:ascii="Times New Roman" w:hAnsi="Times New Roman" w:cs="Times New Roman"/>
          <w:sz w:val="24"/>
          <w:szCs w:val="24"/>
        </w:rPr>
        <w:t xml:space="preserve">Warunkiem zapłaty wynagrodzenia na podstawie faktury Wykonawcy jest przedłożenie przez Wykonawcę oświadczeń Podwykonawców oraz dalszych Podwykonawców z załącznikami, </w:t>
      </w:r>
      <w:r w:rsidRPr="002A782D">
        <w:rPr>
          <w:rFonts w:ascii="Times New Roman" w:hAnsi="Times New Roman" w:cs="Times New Roman"/>
          <w:sz w:val="24"/>
          <w:szCs w:val="24"/>
        </w:rPr>
        <w:lastRenderedPageBreak/>
        <w:t>o których mowa w § 2</w:t>
      </w:r>
      <w:r w:rsidR="008D2808">
        <w:rPr>
          <w:rFonts w:ascii="Times New Roman" w:hAnsi="Times New Roman" w:cs="Times New Roman"/>
          <w:sz w:val="24"/>
          <w:szCs w:val="24"/>
        </w:rPr>
        <w:t xml:space="preserve"> ust. 7 lit</w:t>
      </w:r>
      <w:r w:rsidR="00457448">
        <w:rPr>
          <w:rFonts w:ascii="Times New Roman" w:hAnsi="Times New Roman" w:cs="Times New Roman"/>
          <w:sz w:val="24"/>
          <w:szCs w:val="24"/>
        </w:rPr>
        <w:t>.</w:t>
      </w:r>
      <w:r w:rsidR="008D2808">
        <w:rPr>
          <w:rFonts w:ascii="Times New Roman" w:hAnsi="Times New Roman" w:cs="Times New Roman"/>
          <w:sz w:val="24"/>
          <w:szCs w:val="24"/>
        </w:rPr>
        <w:t xml:space="preserve"> h</w:t>
      </w:r>
      <w:r w:rsidRPr="002A782D">
        <w:rPr>
          <w:rFonts w:ascii="Times New Roman" w:hAnsi="Times New Roman" w:cs="Times New Roman"/>
          <w:sz w:val="24"/>
          <w:szCs w:val="24"/>
        </w:rPr>
        <w:t xml:space="preserve">, o uregulowaniu przez Wykonawcę wszelkich należności na rzecz Podwykonawców oraz dalszych Podwykonawców, a wynikających ze zrealizowanego przez Podwykonawców oraz dalszych Podwykonawców, zakresu robót. Do czasu uregulowania należności na rzecz Podwykonawców oraz dalszych Podwykonawców Zamawiający wstrzymuje wypłatę należnego wynagrodzenia za odebrane roboty w części równej sumie kwot wynikających z nieprzedstawionych dowodów zapłaty. Dodatkowo Wykonawca jest zobowiązany złożyć: oświadczenie o braku Podwykonawców/ dalszych Podwykonawców/ oświadczenie o braku innych Podwykonawców, oświadczenia końcowe Podwykonawców oraz dalszych Podwykonawców podpisane odpowiednio przez każdego z Podwykonawców oraz dalszych Podwykonawców, w </w:t>
      </w:r>
      <w:r w:rsidR="00FD3FD2" w:rsidRPr="002A782D">
        <w:rPr>
          <w:rFonts w:ascii="Times New Roman" w:hAnsi="Times New Roman" w:cs="Times New Roman"/>
          <w:sz w:val="24"/>
          <w:szCs w:val="24"/>
        </w:rPr>
        <w:t>przypadku, gdy</w:t>
      </w:r>
      <w:r w:rsidRPr="002A782D">
        <w:rPr>
          <w:rFonts w:ascii="Times New Roman" w:hAnsi="Times New Roman" w:cs="Times New Roman"/>
          <w:sz w:val="24"/>
          <w:szCs w:val="24"/>
        </w:rPr>
        <w:t xml:space="preserve"> dany Podwykonawca lub dalszy Podwykonawca zakończył w całości powierzony mu do wykonania zakres robót obejmujący Przedmiot niniejszej Umowy.</w:t>
      </w:r>
    </w:p>
    <w:p w:rsidR="002A782D" w:rsidRPr="002A782D" w:rsidRDefault="00821A0F" w:rsidP="00892BB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2D">
        <w:rPr>
          <w:rFonts w:ascii="Times New Roman" w:hAnsi="Times New Roman" w:cs="Times New Roman"/>
          <w:sz w:val="24"/>
          <w:szCs w:val="24"/>
        </w:rPr>
        <w:t xml:space="preserve"> Zapłata wynagrodzenia Wykonawcy</w:t>
      </w:r>
      <w:r w:rsidR="00634E92">
        <w:rPr>
          <w:rFonts w:ascii="Times New Roman" w:hAnsi="Times New Roman" w:cs="Times New Roman"/>
          <w:sz w:val="24"/>
          <w:szCs w:val="24"/>
        </w:rPr>
        <w:t xml:space="preserve"> nastąpi, z zastrzeżeniem ust. 4</w:t>
      </w:r>
      <w:r w:rsidRPr="002A782D">
        <w:rPr>
          <w:rFonts w:ascii="Times New Roman" w:hAnsi="Times New Roman" w:cs="Times New Roman"/>
          <w:sz w:val="24"/>
          <w:szCs w:val="24"/>
        </w:rPr>
        <w:t xml:space="preserve">, przelewem na rachunek bankowy wskazany na fakturze, w terminie 30 dni od doręczenia Zamawiającemu prawidłowo wystawionej faktury wraz ze wszystkimi wymaganymi dokumentami, o </w:t>
      </w:r>
      <w:r w:rsidR="00634E92">
        <w:rPr>
          <w:rFonts w:ascii="Times New Roman" w:hAnsi="Times New Roman" w:cs="Times New Roman"/>
          <w:sz w:val="24"/>
          <w:szCs w:val="24"/>
        </w:rPr>
        <w:t>których mowa w ust. 3 i w ust. 4</w:t>
      </w:r>
      <w:bookmarkStart w:id="0" w:name="_GoBack"/>
      <w:bookmarkEnd w:id="0"/>
      <w:r w:rsidRPr="002A782D">
        <w:rPr>
          <w:rFonts w:ascii="Times New Roman" w:hAnsi="Times New Roman" w:cs="Times New Roman"/>
          <w:sz w:val="24"/>
          <w:szCs w:val="24"/>
        </w:rPr>
        <w:t>, a także wykazem, o którym mowa w § 8 ust. 5. W przeciwnym wypadku 30 – dniowy termin płatności zaczyna swój bieg od dnia d</w:t>
      </w:r>
      <w:r w:rsidR="002926CC">
        <w:rPr>
          <w:rFonts w:ascii="Times New Roman" w:hAnsi="Times New Roman" w:cs="Times New Roman"/>
          <w:sz w:val="24"/>
          <w:szCs w:val="24"/>
        </w:rPr>
        <w:t>ostarczenia poprawnej faktury i </w:t>
      </w:r>
      <w:r w:rsidRPr="002A782D">
        <w:rPr>
          <w:rFonts w:ascii="Times New Roman" w:hAnsi="Times New Roman" w:cs="Times New Roman"/>
          <w:sz w:val="24"/>
          <w:szCs w:val="24"/>
        </w:rPr>
        <w:t>poprawnych dokumentów.</w:t>
      </w:r>
    </w:p>
    <w:p w:rsidR="002A782D" w:rsidRPr="00007A1D" w:rsidRDefault="00007A1D" w:rsidP="00007A1D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A1D">
        <w:rPr>
          <w:rFonts w:ascii="Times New Roman" w:hAnsi="Times New Roman" w:cs="Times New Roman"/>
          <w:sz w:val="24"/>
          <w:szCs w:val="24"/>
        </w:rPr>
        <w:t>Płatność wynikająca z umowy przekraczająca wartość 2.000,00 zł brutto zgodnie z Zarządzeniem Burmistrza Miasta i Gminy Piaseczno nr KB.0050.25.2023 z dnia 20.03.2023r, zostanie dokonana za pośrednictwem metody podzielonej płatności.</w:t>
      </w:r>
    </w:p>
    <w:p w:rsidR="002A782D" w:rsidRPr="002A782D" w:rsidRDefault="00821A0F" w:rsidP="00892BB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2D">
        <w:rPr>
          <w:rFonts w:ascii="Times New Roman" w:hAnsi="Times New Roman" w:cs="Times New Roman"/>
          <w:sz w:val="24"/>
          <w:szCs w:val="24"/>
        </w:rPr>
        <w:t>Za datę realizacji płatności uważa się datę obciążenia należnością rachunku Zamawiającego.</w:t>
      </w:r>
    </w:p>
    <w:p w:rsidR="002A782D" w:rsidRPr="002A782D" w:rsidRDefault="00821A0F" w:rsidP="00892BB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2D">
        <w:rPr>
          <w:rFonts w:ascii="Times New Roman" w:hAnsi="Times New Roman" w:cs="Times New Roman"/>
          <w:sz w:val="24"/>
          <w:szCs w:val="24"/>
        </w:rPr>
        <w:t xml:space="preserve">Bezpośrednia zapłata wynagrodzenia Podwykonawcom lub dalszym Podwykonawcom nastąpi w przypadku uchylenia się od obowiązku zapłaty odpowiednio przez Wykonawcę, Podwykonawcę lub dalszego Podwykonawcę o ile Wykonawca, Podwykonawca lub dalszy Podwykonawca poinformowany o zamiarze dokonania bezpośredniej zapłaty, w terminie mu </w:t>
      </w:r>
      <w:r w:rsidR="00FD3FD2" w:rsidRPr="002A782D">
        <w:rPr>
          <w:rFonts w:ascii="Times New Roman" w:hAnsi="Times New Roman" w:cs="Times New Roman"/>
          <w:sz w:val="24"/>
          <w:szCs w:val="24"/>
        </w:rPr>
        <w:t>wyznaczonym, lecz</w:t>
      </w:r>
      <w:r w:rsidRPr="002A782D">
        <w:rPr>
          <w:rFonts w:ascii="Times New Roman" w:hAnsi="Times New Roman" w:cs="Times New Roman"/>
          <w:sz w:val="24"/>
          <w:szCs w:val="24"/>
        </w:rPr>
        <w:t xml:space="preserve"> nie krótszym niż 7 dni od dnia udzielenia tej informacji, nie zgłosi pisemnie </w:t>
      </w:r>
      <w:r w:rsidR="00FD3FD2" w:rsidRPr="002A782D">
        <w:rPr>
          <w:rFonts w:ascii="Times New Roman" w:hAnsi="Times New Roman" w:cs="Times New Roman"/>
          <w:sz w:val="24"/>
          <w:szCs w:val="24"/>
        </w:rPr>
        <w:t>uwag, co</w:t>
      </w:r>
      <w:r w:rsidRPr="002A782D">
        <w:rPr>
          <w:rFonts w:ascii="Times New Roman" w:hAnsi="Times New Roman" w:cs="Times New Roman"/>
          <w:sz w:val="24"/>
          <w:szCs w:val="24"/>
        </w:rPr>
        <w:t xml:space="preserve"> do zasadności bezpośredniej zapłaty. W przypadku pojawienia się uwag bezpośrednia zapłata może nastąpić w </w:t>
      </w:r>
      <w:r w:rsidR="00FD3FD2" w:rsidRPr="002A782D">
        <w:rPr>
          <w:rFonts w:ascii="Times New Roman" w:hAnsi="Times New Roman" w:cs="Times New Roman"/>
          <w:sz w:val="24"/>
          <w:szCs w:val="24"/>
        </w:rPr>
        <w:t>przypadku, gdy</w:t>
      </w:r>
      <w:r w:rsidRPr="002A782D">
        <w:rPr>
          <w:rFonts w:ascii="Times New Roman" w:hAnsi="Times New Roman" w:cs="Times New Roman"/>
          <w:sz w:val="24"/>
          <w:szCs w:val="24"/>
        </w:rPr>
        <w:t xml:space="preserve"> Podwykonawca lub dalszy Podwykonawca wykaże zasadność takiej zapłaty. Zapłata nastąpi w terminie 7 dni od upływu terminu do zgłaszania uwag lub od wykazania zasadności zapłaty po zgłoszeniu uwag.</w:t>
      </w:r>
    </w:p>
    <w:p w:rsidR="002A782D" w:rsidRPr="002A782D" w:rsidRDefault="00821A0F" w:rsidP="00892BB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2D">
        <w:rPr>
          <w:rFonts w:ascii="Times New Roman" w:hAnsi="Times New Roman" w:cs="Times New Roman"/>
          <w:sz w:val="24"/>
          <w:szCs w:val="24"/>
        </w:rPr>
        <w:t xml:space="preserve">Zamawiający dokonuje bezpośredniej zapłaty wymagalnego wynagrodzenia </w:t>
      </w:r>
      <w:r w:rsidR="00FD3FD2" w:rsidRPr="002A782D">
        <w:rPr>
          <w:rFonts w:ascii="Times New Roman" w:hAnsi="Times New Roman" w:cs="Times New Roman"/>
          <w:sz w:val="24"/>
          <w:szCs w:val="24"/>
        </w:rPr>
        <w:t>przysługującego podwykonawcy</w:t>
      </w:r>
      <w:r w:rsidRPr="002A782D">
        <w:rPr>
          <w:rFonts w:ascii="Times New Roman" w:hAnsi="Times New Roman" w:cs="Times New Roman"/>
          <w:sz w:val="24"/>
          <w:szCs w:val="24"/>
        </w:rPr>
        <w:t xml:space="preserve"> lub dalszemu Podwykonawcy, który zawarł zaakceptowaną przez Zamawiającego umowę o Podwykonawstwo, której przedmiotem są roboty z zakresu </w:t>
      </w:r>
      <w:r w:rsidRPr="002A782D">
        <w:rPr>
          <w:rFonts w:ascii="Times New Roman" w:hAnsi="Times New Roman" w:cs="Times New Roman"/>
          <w:sz w:val="24"/>
          <w:szCs w:val="24"/>
        </w:rPr>
        <w:lastRenderedPageBreak/>
        <w:t>Przedmiotu niniejszej Umowy, lub który zawarł przedłożoną Zamawiającemu umowę o Podwykonawstwo, której przedmiotem są dostawy lub usługi.</w:t>
      </w:r>
    </w:p>
    <w:p w:rsidR="00821A0F" w:rsidRPr="002A782D" w:rsidRDefault="00821A0F" w:rsidP="00892BB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2D">
        <w:rPr>
          <w:rFonts w:ascii="Times New Roman" w:hAnsi="Times New Roman" w:cs="Times New Roman"/>
          <w:sz w:val="24"/>
          <w:szCs w:val="24"/>
        </w:rPr>
        <w:t xml:space="preserve">Bezpośrednia zapłata obejmuje wyłącznie należne wynagrodzenie, bez odsetek </w:t>
      </w:r>
      <w:r w:rsidR="00FD3FD2" w:rsidRPr="002A782D">
        <w:rPr>
          <w:rFonts w:ascii="Times New Roman" w:hAnsi="Times New Roman" w:cs="Times New Roman"/>
          <w:sz w:val="24"/>
          <w:szCs w:val="24"/>
        </w:rPr>
        <w:t>należnych podwykonawcy</w:t>
      </w:r>
      <w:r w:rsidRPr="002A782D">
        <w:rPr>
          <w:rFonts w:ascii="Times New Roman" w:hAnsi="Times New Roman" w:cs="Times New Roman"/>
          <w:sz w:val="24"/>
          <w:szCs w:val="24"/>
        </w:rPr>
        <w:t xml:space="preserve"> lub dalszemu podwykonawcy.</w:t>
      </w:r>
    </w:p>
    <w:p w:rsidR="00821A0F" w:rsidRPr="002A782D" w:rsidRDefault="00821A0F" w:rsidP="00892B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82D">
        <w:rPr>
          <w:rFonts w:ascii="Times New Roman" w:hAnsi="Times New Roman" w:cs="Times New Roman"/>
          <w:b/>
          <w:sz w:val="24"/>
          <w:szCs w:val="24"/>
        </w:rPr>
        <w:t>§ 4</w:t>
      </w:r>
    </w:p>
    <w:p w:rsidR="004D310E" w:rsidRDefault="00821A0F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Zamawiający w terminie 7 dni od zawarcia umowy przekaże Wykonawcy protokolarnie teren budowy.</w:t>
      </w:r>
    </w:p>
    <w:p w:rsidR="00821A0F" w:rsidRPr="004D310E" w:rsidRDefault="00821A0F" w:rsidP="00E40E5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82D">
        <w:rPr>
          <w:rFonts w:ascii="Times New Roman" w:hAnsi="Times New Roman" w:cs="Times New Roman"/>
          <w:b/>
          <w:sz w:val="24"/>
          <w:szCs w:val="24"/>
        </w:rPr>
        <w:t>§ 5</w:t>
      </w:r>
    </w:p>
    <w:p w:rsidR="00821A0F" w:rsidRPr="00DD6FF3" w:rsidRDefault="00821A0F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Wykonawca zobowiązuje się wykonać określone w umowie roboty w następujących terminach:</w:t>
      </w:r>
    </w:p>
    <w:p w:rsidR="00565B0D" w:rsidRPr="0050426F" w:rsidRDefault="00EE20A5" w:rsidP="00970164">
      <w:pPr>
        <w:pStyle w:val="Akapitzlist"/>
        <w:numPr>
          <w:ilvl w:val="1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821A0F" w:rsidRPr="00565B0D">
        <w:rPr>
          <w:rFonts w:ascii="Times New Roman" w:hAnsi="Times New Roman" w:cs="Times New Roman"/>
          <w:sz w:val="24"/>
          <w:szCs w:val="24"/>
        </w:rPr>
        <w:t xml:space="preserve">ozpoczęcie </w:t>
      </w:r>
      <w:r w:rsidR="00FD3FD2" w:rsidRPr="00565B0D">
        <w:rPr>
          <w:rFonts w:ascii="Times New Roman" w:hAnsi="Times New Roman" w:cs="Times New Roman"/>
          <w:sz w:val="24"/>
          <w:szCs w:val="24"/>
        </w:rPr>
        <w:t xml:space="preserve">robót, </w:t>
      </w:r>
      <w:r w:rsidR="00821A0F" w:rsidRPr="00565B0D">
        <w:rPr>
          <w:rFonts w:ascii="Times New Roman" w:hAnsi="Times New Roman" w:cs="Times New Roman"/>
          <w:sz w:val="24"/>
          <w:szCs w:val="24"/>
        </w:rPr>
        <w:t xml:space="preserve">nie później niż w </w:t>
      </w:r>
      <w:r w:rsidR="00FD3FD2" w:rsidRPr="00565B0D">
        <w:rPr>
          <w:rFonts w:ascii="Times New Roman" w:hAnsi="Times New Roman" w:cs="Times New Roman"/>
          <w:sz w:val="24"/>
          <w:szCs w:val="24"/>
        </w:rPr>
        <w:t>terminie 5 dni</w:t>
      </w:r>
      <w:r w:rsidR="00821A0F" w:rsidRPr="00565B0D">
        <w:rPr>
          <w:rFonts w:ascii="Times New Roman" w:hAnsi="Times New Roman" w:cs="Times New Roman"/>
          <w:sz w:val="24"/>
          <w:szCs w:val="24"/>
        </w:rPr>
        <w:t xml:space="preserve"> od dnia przekazania terenu budowy.</w:t>
      </w:r>
    </w:p>
    <w:p w:rsidR="0050426F" w:rsidRPr="0050426F" w:rsidRDefault="0050426F" w:rsidP="0050426F">
      <w:pPr>
        <w:pStyle w:val="Akapitzlist"/>
        <w:numPr>
          <w:ilvl w:val="1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565B0D">
        <w:rPr>
          <w:rFonts w:ascii="Times New Roman" w:hAnsi="Times New Roman" w:cs="Times New Roman"/>
          <w:sz w:val="24"/>
          <w:szCs w:val="24"/>
        </w:rPr>
        <w:t>akończenie robót budowlanych wraz ze złożeniem Zamawiającemu komplet</w:t>
      </w:r>
      <w:r>
        <w:rPr>
          <w:rFonts w:ascii="Times New Roman" w:hAnsi="Times New Roman" w:cs="Times New Roman"/>
          <w:sz w:val="24"/>
          <w:szCs w:val="24"/>
        </w:rPr>
        <w:t xml:space="preserve">nych materiałów kolaudacyjnych </w:t>
      </w:r>
      <w:r w:rsidR="0070353C">
        <w:rPr>
          <w:rFonts w:ascii="Times New Roman" w:hAnsi="Times New Roman" w:cs="Times New Roman"/>
          <w:sz w:val="24"/>
          <w:szCs w:val="24"/>
        </w:rPr>
        <w:t xml:space="preserve">do </w:t>
      </w:r>
      <w:r w:rsidR="0070353C" w:rsidRPr="0070353C">
        <w:rPr>
          <w:rFonts w:ascii="Times New Roman" w:hAnsi="Times New Roman" w:cs="Times New Roman"/>
          <w:b/>
          <w:sz w:val="24"/>
          <w:szCs w:val="24"/>
        </w:rPr>
        <w:t>20.05.2026</w:t>
      </w:r>
      <w:r w:rsidR="0070353C">
        <w:rPr>
          <w:rFonts w:ascii="Times New Roman" w:hAnsi="Times New Roman" w:cs="Times New Roman"/>
          <w:b/>
          <w:sz w:val="24"/>
          <w:szCs w:val="24"/>
        </w:rPr>
        <w:t>r</w:t>
      </w:r>
      <w:r w:rsidRPr="0070353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21A0F" w:rsidRPr="00EA12B7" w:rsidRDefault="00EE20A5" w:rsidP="00970164">
      <w:pPr>
        <w:pStyle w:val="Akapitzlist"/>
        <w:numPr>
          <w:ilvl w:val="1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21A0F" w:rsidRPr="00865060">
        <w:rPr>
          <w:rFonts w:ascii="Times New Roman" w:hAnsi="Times New Roman" w:cs="Times New Roman"/>
          <w:sz w:val="24"/>
          <w:szCs w:val="24"/>
        </w:rPr>
        <w:t>łożenie w imieniu Inwestora zawiadomień o zakończeniu robót i uzyskanie zaświadczeń o nie wnoszeniu sprzeciwu na złożone zawiadomienia</w:t>
      </w:r>
      <w:r w:rsidR="00865060" w:rsidRPr="00865060">
        <w:rPr>
          <w:rFonts w:ascii="Times New Roman" w:hAnsi="Times New Roman" w:cs="Times New Roman"/>
          <w:sz w:val="24"/>
          <w:szCs w:val="24"/>
        </w:rPr>
        <w:t xml:space="preserve"> o zakończeniu robót, zgodnie z </w:t>
      </w:r>
      <w:r w:rsidR="00821A0F" w:rsidRPr="00865060">
        <w:rPr>
          <w:rFonts w:ascii="Times New Roman" w:hAnsi="Times New Roman" w:cs="Times New Roman"/>
          <w:sz w:val="24"/>
          <w:szCs w:val="24"/>
        </w:rPr>
        <w:t>wymogami prawa budowlanego (o ile będzie wym</w:t>
      </w:r>
      <w:r w:rsidR="00865060">
        <w:rPr>
          <w:rFonts w:ascii="Times New Roman" w:hAnsi="Times New Roman" w:cs="Times New Roman"/>
          <w:sz w:val="24"/>
          <w:szCs w:val="24"/>
        </w:rPr>
        <w:t>agane przez właś</w:t>
      </w:r>
      <w:r>
        <w:rPr>
          <w:rFonts w:ascii="Times New Roman" w:hAnsi="Times New Roman" w:cs="Times New Roman"/>
          <w:sz w:val="24"/>
          <w:szCs w:val="24"/>
        </w:rPr>
        <w:t xml:space="preserve">ciwe organy) – </w:t>
      </w:r>
      <w:r w:rsidR="00F109C5">
        <w:rPr>
          <w:rFonts w:ascii="Times New Roman" w:hAnsi="Times New Roman" w:cs="Times New Roman"/>
          <w:sz w:val="24"/>
          <w:szCs w:val="24"/>
        </w:rPr>
        <w:t xml:space="preserve">do </w:t>
      </w:r>
      <w:r w:rsidR="00B32FFD">
        <w:rPr>
          <w:rFonts w:ascii="Times New Roman" w:hAnsi="Times New Roman" w:cs="Times New Roman"/>
          <w:b/>
          <w:sz w:val="24"/>
          <w:szCs w:val="24"/>
        </w:rPr>
        <w:t>30</w:t>
      </w:r>
      <w:r w:rsidR="00F109C5" w:rsidRPr="0007774C">
        <w:rPr>
          <w:rFonts w:ascii="Times New Roman" w:hAnsi="Times New Roman" w:cs="Times New Roman"/>
          <w:b/>
          <w:sz w:val="24"/>
          <w:szCs w:val="24"/>
        </w:rPr>
        <w:t>.</w:t>
      </w:r>
      <w:r w:rsidR="001B1770">
        <w:rPr>
          <w:rFonts w:ascii="Times New Roman" w:hAnsi="Times New Roman" w:cs="Times New Roman"/>
          <w:b/>
          <w:sz w:val="24"/>
          <w:szCs w:val="24"/>
        </w:rPr>
        <w:t>06</w:t>
      </w:r>
      <w:r w:rsidR="0007774C" w:rsidRPr="0007774C">
        <w:rPr>
          <w:rFonts w:ascii="Times New Roman" w:hAnsi="Times New Roman" w:cs="Times New Roman"/>
          <w:b/>
          <w:sz w:val="24"/>
          <w:szCs w:val="24"/>
        </w:rPr>
        <w:t>.</w:t>
      </w:r>
      <w:r w:rsidR="0070353C">
        <w:rPr>
          <w:rFonts w:ascii="Times New Roman" w:hAnsi="Times New Roman" w:cs="Times New Roman"/>
          <w:b/>
          <w:sz w:val="24"/>
          <w:szCs w:val="24"/>
        </w:rPr>
        <w:t>2026</w:t>
      </w:r>
      <w:r w:rsidR="0050426F">
        <w:rPr>
          <w:rFonts w:ascii="Times New Roman" w:hAnsi="Times New Roman" w:cs="Times New Roman"/>
          <w:b/>
          <w:sz w:val="24"/>
          <w:szCs w:val="24"/>
        </w:rPr>
        <w:t>r.</w:t>
      </w:r>
    </w:p>
    <w:p w:rsidR="00821A0F" w:rsidRPr="00E40E57" w:rsidRDefault="00821A0F" w:rsidP="00E40E5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E57">
        <w:rPr>
          <w:rFonts w:ascii="Times New Roman" w:hAnsi="Times New Roman" w:cs="Times New Roman"/>
          <w:b/>
          <w:sz w:val="24"/>
          <w:szCs w:val="24"/>
        </w:rPr>
        <w:t>§ 6</w:t>
      </w:r>
    </w:p>
    <w:p w:rsidR="00821A0F" w:rsidRPr="00F109C5" w:rsidRDefault="00F109C5" w:rsidP="00AF326A">
      <w:pPr>
        <w:pStyle w:val="Akapitzlist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ramienia Zamawiającego będzie</w:t>
      </w:r>
      <w:r w:rsidR="00390D07">
        <w:t xml:space="preserve"> </w:t>
      </w:r>
      <w:r w:rsidR="00821A0F" w:rsidRPr="00F109C5">
        <w:rPr>
          <w:rFonts w:ascii="Times New Roman" w:hAnsi="Times New Roman" w:cs="Times New Roman"/>
          <w:sz w:val="24"/>
          <w:szCs w:val="24"/>
        </w:rPr>
        <w:t>inspektorem nad</w:t>
      </w:r>
      <w:r w:rsidR="00B233F8" w:rsidRPr="00F109C5">
        <w:rPr>
          <w:rFonts w:ascii="Times New Roman" w:hAnsi="Times New Roman" w:cs="Times New Roman"/>
          <w:sz w:val="24"/>
          <w:szCs w:val="24"/>
        </w:rPr>
        <w:t xml:space="preserve">zoru w zakresie branży drogowej: </w:t>
      </w:r>
      <w:r w:rsidR="00821A0F" w:rsidRPr="00F109C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821A0F" w:rsidRPr="00B233F8" w:rsidRDefault="00821A0F" w:rsidP="00AF326A">
      <w:pPr>
        <w:pStyle w:val="Akapitzlist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3F8">
        <w:rPr>
          <w:rFonts w:ascii="Times New Roman" w:hAnsi="Times New Roman" w:cs="Times New Roman"/>
          <w:sz w:val="24"/>
          <w:szCs w:val="24"/>
        </w:rPr>
        <w:t xml:space="preserve">Ze strony Wykonawcy Kierownikiem Budowy </w:t>
      </w:r>
      <w:r w:rsidR="00FD3FD2" w:rsidRPr="00B233F8">
        <w:rPr>
          <w:rFonts w:ascii="Times New Roman" w:hAnsi="Times New Roman" w:cs="Times New Roman"/>
          <w:sz w:val="24"/>
          <w:szCs w:val="24"/>
        </w:rPr>
        <w:t>będzie:</w:t>
      </w:r>
      <w:r w:rsidR="00FD3FD2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:rsidR="00821A0F" w:rsidRDefault="00821A0F" w:rsidP="00E40E5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3F8">
        <w:rPr>
          <w:rFonts w:ascii="Times New Roman" w:hAnsi="Times New Roman" w:cs="Times New Roman"/>
          <w:b/>
          <w:sz w:val="24"/>
          <w:szCs w:val="24"/>
        </w:rPr>
        <w:t>§ 7</w:t>
      </w:r>
    </w:p>
    <w:p w:rsidR="00DC4ACB" w:rsidRPr="00DC4ACB" w:rsidRDefault="00821A0F" w:rsidP="00892BB2">
      <w:pPr>
        <w:pStyle w:val="Akapitzlist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CB">
        <w:rPr>
          <w:rFonts w:ascii="Times New Roman" w:hAnsi="Times New Roman" w:cs="Times New Roman"/>
          <w:sz w:val="24"/>
          <w:szCs w:val="24"/>
        </w:rPr>
        <w:t>Wykonawca ponosi odpowiedzialność za wszelkie szkody powstałe na terenie budowy od dnia jego protokolarnego przekazania Wykonawcy do dnia protokólarnego odbioru końcowego robót nie zawierającego wad, o których mowa w § 11 ust. 4.</w:t>
      </w:r>
    </w:p>
    <w:p w:rsidR="00DC4ACB" w:rsidRPr="00DC4ACB" w:rsidRDefault="00821A0F" w:rsidP="00892BB2">
      <w:pPr>
        <w:pStyle w:val="Akapitzlist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CB">
        <w:rPr>
          <w:rFonts w:ascii="Times New Roman" w:hAnsi="Times New Roman" w:cs="Times New Roman"/>
          <w:sz w:val="24"/>
          <w:szCs w:val="24"/>
        </w:rPr>
        <w:t>Wykonawca ponosi odpowiedzialność za wszelkie szkody wyrządzone działaniem lub zaniechaniem jego pracowników lub osób działających na jego zlecenie przy realizacji Przedmiotu Umowy.</w:t>
      </w:r>
    </w:p>
    <w:p w:rsidR="00DC4ACB" w:rsidRDefault="00821A0F" w:rsidP="00892BB2">
      <w:pPr>
        <w:pStyle w:val="Akapitzlist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ACB">
        <w:rPr>
          <w:rFonts w:ascii="Times New Roman" w:hAnsi="Times New Roman" w:cs="Times New Roman"/>
          <w:sz w:val="24"/>
          <w:szCs w:val="24"/>
        </w:rPr>
        <w:t xml:space="preserve">Wykonawca zobowiązany jest do posiadania ubezpieczenia od odpowiedzialności cywilnej za szkody oraz następstwa nieszczęśliwych wypadków dotyczących pracowników i osób </w:t>
      </w:r>
      <w:r w:rsidRPr="00DC4ACB">
        <w:rPr>
          <w:rFonts w:ascii="Times New Roman" w:hAnsi="Times New Roman" w:cs="Times New Roman"/>
          <w:sz w:val="24"/>
          <w:szCs w:val="24"/>
        </w:rPr>
        <w:lastRenderedPageBreak/>
        <w:t>trzecich, a powstałe w związku z prowadzonymi robotami, w tym także ruchem pojazdów mechanicznych.</w:t>
      </w:r>
    </w:p>
    <w:p w:rsidR="001C02B2" w:rsidRDefault="00821A0F" w:rsidP="00892BB2">
      <w:pPr>
        <w:pStyle w:val="Akapitzlist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CB">
        <w:rPr>
          <w:rFonts w:ascii="Times New Roman" w:hAnsi="Times New Roman" w:cs="Times New Roman"/>
          <w:sz w:val="24"/>
          <w:szCs w:val="24"/>
        </w:rPr>
        <w:t xml:space="preserve"> Przed podpisaniem Umowy Wykonawca zobowiązany jest do dostarczenia Zamawiającemu poświadczonych za zgodność z oryginałem polis ubezpiecz</w:t>
      </w:r>
      <w:r w:rsidR="00390D07">
        <w:rPr>
          <w:rFonts w:ascii="Times New Roman" w:hAnsi="Times New Roman" w:cs="Times New Roman"/>
          <w:sz w:val="24"/>
          <w:szCs w:val="24"/>
        </w:rPr>
        <w:t>eniowych, o których mowa w </w:t>
      </w:r>
      <w:r w:rsidR="00DC4ACB">
        <w:rPr>
          <w:rFonts w:ascii="Times New Roman" w:hAnsi="Times New Roman" w:cs="Times New Roman"/>
          <w:sz w:val="24"/>
          <w:szCs w:val="24"/>
        </w:rPr>
        <w:t>ust. </w:t>
      </w:r>
      <w:r w:rsidR="00E4339B">
        <w:rPr>
          <w:rFonts w:ascii="Times New Roman" w:hAnsi="Times New Roman" w:cs="Times New Roman"/>
          <w:sz w:val="24"/>
          <w:szCs w:val="24"/>
        </w:rPr>
        <w:t>3</w:t>
      </w:r>
      <w:r w:rsidRPr="00DC4ACB">
        <w:rPr>
          <w:rFonts w:ascii="Times New Roman" w:hAnsi="Times New Roman" w:cs="Times New Roman"/>
          <w:sz w:val="24"/>
          <w:szCs w:val="24"/>
        </w:rPr>
        <w:t>.</w:t>
      </w:r>
    </w:p>
    <w:p w:rsidR="00390D07" w:rsidRPr="001C02B2" w:rsidRDefault="00821A0F" w:rsidP="00892BB2">
      <w:pPr>
        <w:pStyle w:val="Akapitzlist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2B2">
        <w:rPr>
          <w:rFonts w:ascii="Times New Roman" w:hAnsi="Times New Roman" w:cs="Times New Roman"/>
          <w:sz w:val="24"/>
          <w:szCs w:val="24"/>
        </w:rPr>
        <w:t>Wykonawca zapewnia, że przez cały okres obowiązywania Umowy będzie posiadał ważną</w:t>
      </w:r>
      <w:r w:rsidR="00E4339B">
        <w:rPr>
          <w:rFonts w:ascii="Times New Roman" w:hAnsi="Times New Roman" w:cs="Times New Roman"/>
          <w:sz w:val="24"/>
          <w:szCs w:val="24"/>
        </w:rPr>
        <w:t xml:space="preserve"> polisę ubezpieczeniową.</w:t>
      </w:r>
    </w:p>
    <w:p w:rsidR="00821A0F" w:rsidRPr="00390D07" w:rsidRDefault="00821A0F" w:rsidP="00E40E57">
      <w:pPr>
        <w:pStyle w:val="Akapitzlist"/>
        <w:spacing w:line="48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D07">
        <w:rPr>
          <w:rFonts w:ascii="Times New Roman" w:hAnsi="Times New Roman" w:cs="Times New Roman"/>
          <w:b/>
          <w:sz w:val="24"/>
          <w:szCs w:val="24"/>
        </w:rPr>
        <w:t>§ 8</w:t>
      </w:r>
    </w:p>
    <w:p w:rsidR="002D7600" w:rsidRPr="002D7600" w:rsidRDefault="00821A0F" w:rsidP="00892BB2">
      <w:pPr>
        <w:pStyle w:val="Akapitzlist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2B2">
        <w:rPr>
          <w:rFonts w:ascii="Times New Roman" w:hAnsi="Times New Roman" w:cs="Times New Roman"/>
          <w:sz w:val="24"/>
          <w:szCs w:val="24"/>
        </w:rPr>
        <w:t>Zamawiający wymaga zatrudnienia na podstawie umowy</w:t>
      </w:r>
      <w:r w:rsidR="001C02B2">
        <w:rPr>
          <w:rFonts w:ascii="Times New Roman" w:hAnsi="Times New Roman" w:cs="Times New Roman"/>
          <w:sz w:val="24"/>
          <w:szCs w:val="24"/>
        </w:rPr>
        <w:t xml:space="preserve"> o pracę, w rozumieniu ustawy z </w:t>
      </w:r>
      <w:r w:rsidRPr="001C02B2">
        <w:rPr>
          <w:rFonts w:ascii="Times New Roman" w:hAnsi="Times New Roman" w:cs="Times New Roman"/>
          <w:sz w:val="24"/>
          <w:szCs w:val="24"/>
        </w:rPr>
        <w:t>dnia 26 czerwca 1974 r. Kodeks Pracy, osób wykonujących (w zakresie realizacji Przedmio</w:t>
      </w:r>
      <w:r w:rsidR="001C02B2" w:rsidRPr="001C02B2">
        <w:rPr>
          <w:rFonts w:ascii="Times New Roman" w:hAnsi="Times New Roman" w:cs="Times New Roman"/>
          <w:sz w:val="24"/>
          <w:szCs w:val="24"/>
        </w:rPr>
        <w:t xml:space="preserve">tu Umowy) następujące czynności </w:t>
      </w:r>
      <w:r w:rsidRPr="001C02B2">
        <w:rPr>
          <w:rFonts w:ascii="Times New Roman" w:hAnsi="Times New Roman" w:cs="Times New Roman"/>
          <w:sz w:val="24"/>
          <w:szCs w:val="24"/>
        </w:rPr>
        <w:t xml:space="preserve">prace z branży </w:t>
      </w:r>
      <w:r w:rsidR="00FD3FD2" w:rsidRPr="001C02B2">
        <w:rPr>
          <w:rFonts w:ascii="Times New Roman" w:hAnsi="Times New Roman" w:cs="Times New Roman"/>
          <w:sz w:val="24"/>
          <w:szCs w:val="24"/>
        </w:rPr>
        <w:t>drogowej – pracownicy</w:t>
      </w:r>
      <w:r w:rsidR="001C02B2" w:rsidRPr="001C02B2">
        <w:rPr>
          <w:rFonts w:ascii="Times New Roman" w:hAnsi="Times New Roman" w:cs="Times New Roman"/>
          <w:sz w:val="24"/>
          <w:szCs w:val="24"/>
        </w:rPr>
        <w:t xml:space="preserve"> fizyczni min. 5 osób</w:t>
      </w:r>
      <w:r w:rsidR="001C02B2">
        <w:rPr>
          <w:rFonts w:ascii="Times New Roman" w:hAnsi="Times New Roman" w:cs="Times New Roman"/>
          <w:sz w:val="24"/>
          <w:szCs w:val="24"/>
        </w:rPr>
        <w:t>.</w:t>
      </w:r>
    </w:p>
    <w:p w:rsidR="00A805DF" w:rsidRPr="00A805DF" w:rsidRDefault="00821A0F" w:rsidP="00892BB2">
      <w:pPr>
        <w:pStyle w:val="Akapitzlist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5DF">
        <w:rPr>
          <w:rFonts w:ascii="Times New Roman" w:hAnsi="Times New Roman" w:cs="Times New Roman"/>
          <w:sz w:val="24"/>
          <w:szCs w:val="24"/>
        </w:rPr>
        <w:t>Wymóg zatrudnienia na podstawie umowy o pracę odnosi się także do wszystkich osób, które wykonują pracę w sposób określony w art. 22 § 1 Kodeksu pracy.</w:t>
      </w:r>
    </w:p>
    <w:p w:rsidR="00853A9F" w:rsidRPr="00853A9F" w:rsidRDefault="00821A0F" w:rsidP="00892BB2">
      <w:pPr>
        <w:pStyle w:val="Akapitzlist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A9F">
        <w:rPr>
          <w:rFonts w:ascii="Times New Roman" w:hAnsi="Times New Roman" w:cs="Times New Roman"/>
          <w:sz w:val="24"/>
          <w:szCs w:val="24"/>
        </w:rPr>
        <w:t>Obowiązek, o którym mowa w ust. 1 i 2 dotyczy ta</w:t>
      </w:r>
      <w:r w:rsidR="00A805DF" w:rsidRPr="00853A9F">
        <w:rPr>
          <w:rFonts w:ascii="Times New Roman" w:hAnsi="Times New Roman" w:cs="Times New Roman"/>
          <w:sz w:val="24"/>
          <w:szCs w:val="24"/>
        </w:rPr>
        <w:t>kże podwykonawców w zakresie, w </w:t>
      </w:r>
      <w:r w:rsidRPr="00853A9F">
        <w:rPr>
          <w:rFonts w:ascii="Times New Roman" w:hAnsi="Times New Roman" w:cs="Times New Roman"/>
          <w:sz w:val="24"/>
          <w:szCs w:val="24"/>
        </w:rPr>
        <w:t>jakim ich dotyczą. Obowiązek ten musi wprost wynikać z treści umów, które Wykonawca zawiera z podwykonawcą. Za zawarcie stosownych zapisów odpowiada Wykonawca.</w:t>
      </w:r>
    </w:p>
    <w:p w:rsidR="009E6766" w:rsidRPr="009E6766" w:rsidRDefault="00821A0F" w:rsidP="00892BB2">
      <w:pPr>
        <w:pStyle w:val="Akapitzlist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766">
        <w:rPr>
          <w:rFonts w:ascii="Times New Roman" w:hAnsi="Times New Roman" w:cs="Times New Roman"/>
          <w:sz w:val="24"/>
          <w:szCs w:val="24"/>
        </w:rPr>
        <w:t>Wykonawca zobowiązany jest do złożenia w dniu zawarcia Umowy, wykaz osób skierowanych do realizacji niniejszej Umowy (z podaniem ich funkcji) wraz z oświadczeniem, że są one zatrudnione na podstawie umowy o pracę. Do powyższego wykazu należy załączyć stosowne oświadczenia o zatrudnieniu wskazanych pracowników lub zaświadczenia z właściwego oddziału ZUS, potwierdzające opłacanie przez Wykonawcę składek na ubezpieczenie społeczne i zdrowotne z tytułu zatrudnienia wskazanych pracowników na podstawie umów o pracę za ostatni okres rozliczeniowy. Powyższe zaświadczenia należy zanonimizować w sposób zapewniający ochronę danych osobowych pracowników, poprzez nie ujawnienie w szczególności ich adresów, nr PESEL, nr konta bankowego, wysokości składek itp., przy czym imię i nazwisko pracownika nie podlega anonimizacji.</w:t>
      </w:r>
    </w:p>
    <w:p w:rsidR="00821A0F" w:rsidRPr="009E6766" w:rsidRDefault="00821A0F" w:rsidP="00E40E57">
      <w:pPr>
        <w:pStyle w:val="Akapitzlist"/>
        <w:numPr>
          <w:ilvl w:val="0"/>
          <w:numId w:val="9"/>
        </w:numPr>
        <w:spacing w:line="48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766">
        <w:rPr>
          <w:rFonts w:ascii="Times New Roman" w:hAnsi="Times New Roman" w:cs="Times New Roman"/>
          <w:sz w:val="24"/>
          <w:szCs w:val="24"/>
        </w:rPr>
        <w:t>W przypadku zmiany osób wykonujących powyższe czynności w ramach Przedmiotu Umowy, Wykonawca zobowiązany jest do niezwłocznego przekazania Zamawiającemu aktualnego wykazu wraz z wymaganymi oświadczeniami lub zaświadczeniami z ZUS, które zostały wskazane w ust. 4.</w:t>
      </w:r>
    </w:p>
    <w:p w:rsidR="00821A0F" w:rsidRPr="009E6766" w:rsidRDefault="00821A0F" w:rsidP="00E40E5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766">
        <w:rPr>
          <w:rFonts w:ascii="Times New Roman" w:hAnsi="Times New Roman" w:cs="Times New Roman"/>
          <w:b/>
          <w:sz w:val="24"/>
          <w:szCs w:val="24"/>
        </w:rPr>
        <w:t>§ 9</w:t>
      </w:r>
    </w:p>
    <w:p w:rsidR="00821A0F" w:rsidRPr="009E6766" w:rsidRDefault="00821A0F" w:rsidP="00892BB2">
      <w:pPr>
        <w:pStyle w:val="Akapitzlist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766">
        <w:rPr>
          <w:rFonts w:ascii="Times New Roman" w:hAnsi="Times New Roman" w:cs="Times New Roman"/>
          <w:sz w:val="24"/>
          <w:szCs w:val="24"/>
        </w:rPr>
        <w:lastRenderedPageBreak/>
        <w:t>Do obowiązków Zamawiającego należy:</w:t>
      </w:r>
    </w:p>
    <w:p w:rsidR="00821A0F" w:rsidRPr="009E6766" w:rsidRDefault="00821A0F" w:rsidP="00892BB2">
      <w:pPr>
        <w:pStyle w:val="Akapitzlist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766">
        <w:rPr>
          <w:rFonts w:ascii="Times New Roman" w:hAnsi="Times New Roman" w:cs="Times New Roman"/>
          <w:sz w:val="24"/>
          <w:szCs w:val="24"/>
        </w:rPr>
        <w:t>przekazanie Wykonawcy terenu budowy w terminie określonym w § 4,</w:t>
      </w:r>
    </w:p>
    <w:p w:rsidR="00821A0F" w:rsidRPr="009E6766" w:rsidRDefault="00821A0F" w:rsidP="00892BB2">
      <w:pPr>
        <w:pStyle w:val="Akapitzlist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766">
        <w:rPr>
          <w:rFonts w:ascii="Times New Roman" w:hAnsi="Times New Roman" w:cs="Times New Roman"/>
          <w:sz w:val="24"/>
          <w:szCs w:val="24"/>
        </w:rPr>
        <w:t>dokonywanie odbiorów robót w terminach i trybie ustalonym w Umowie,</w:t>
      </w:r>
    </w:p>
    <w:p w:rsidR="009E6766" w:rsidRPr="009E6766" w:rsidRDefault="00821A0F" w:rsidP="00892BB2">
      <w:pPr>
        <w:pStyle w:val="Akapitzlist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766">
        <w:rPr>
          <w:rFonts w:ascii="Times New Roman" w:hAnsi="Times New Roman" w:cs="Times New Roman"/>
          <w:sz w:val="24"/>
          <w:szCs w:val="24"/>
        </w:rPr>
        <w:t xml:space="preserve">zapłata wynagrodzenia w terminach i na warunkach </w:t>
      </w:r>
      <w:r w:rsidR="00FD3FD2" w:rsidRPr="009E6766">
        <w:rPr>
          <w:rFonts w:ascii="Times New Roman" w:hAnsi="Times New Roman" w:cs="Times New Roman"/>
          <w:sz w:val="24"/>
          <w:szCs w:val="24"/>
        </w:rPr>
        <w:t>określonych w</w:t>
      </w:r>
      <w:r w:rsidRPr="009E6766">
        <w:rPr>
          <w:rFonts w:ascii="Times New Roman" w:hAnsi="Times New Roman" w:cs="Times New Roman"/>
          <w:sz w:val="24"/>
          <w:szCs w:val="24"/>
        </w:rPr>
        <w:t xml:space="preserve"> Umowie.</w:t>
      </w:r>
    </w:p>
    <w:p w:rsidR="00DA2896" w:rsidRPr="00DA2896" w:rsidRDefault="00821A0F" w:rsidP="00892BB2">
      <w:pPr>
        <w:pStyle w:val="Akapitzlist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766">
        <w:rPr>
          <w:rFonts w:ascii="Times New Roman" w:hAnsi="Times New Roman" w:cs="Times New Roman"/>
          <w:sz w:val="24"/>
          <w:szCs w:val="24"/>
        </w:rPr>
        <w:t>W przypadku nie wywiązania się Zamawiającego z postanowie</w:t>
      </w:r>
      <w:r w:rsidR="009E6766">
        <w:rPr>
          <w:rFonts w:ascii="Times New Roman" w:hAnsi="Times New Roman" w:cs="Times New Roman"/>
          <w:sz w:val="24"/>
          <w:szCs w:val="24"/>
        </w:rPr>
        <w:t>ń, o których mowa w ust. 1 lit. </w:t>
      </w:r>
      <w:r w:rsidRPr="009E6766">
        <w:rPr>
          <w:rFonts w:ascii="Times New Roman" w:hAnsi="Times New Roman" w:cs="Times New Roman"/>
          <w:sz w:val="24"/>
          <w:szCs w:val="24"/>
        </w:rPr>
        <w:t xml:space="preserve">a), tj. w </w:t>
      </w:r>
      <w:r w:rsidR="00FD3FD2" w:rsidRPr="009E6766">
        <w:rPr>
          <w:rFonts w:ascii="Times New Roman" w:hAnsi="Times New Roman" w:cs="Times New Roman"/>
          <w:sz w:val="24"/>
          <w:szCs w:val="24"/>
        </w:rPr>
        <w:t>przypadku, gdy</w:t>
      </w:r>
      <w:r w:rsidRPr="009E6766">
        <w:rPr>
          <w:rFonts w:ascii="Times New Roman" w:hAnsi="Times New Roman" w:cs="Times New Roman"/>
          <w:sz w:val="24"/>
          <w:szCs w:val="24"/>
        </w:rPr>
        <w:t xml:space="preserve"> Zamawiający opóźnia się z przekazaniem terenu budowy Wykonawcy z przyczyn leżących po stronie Zamawiającego, Wykonawca ma prawo żądać od Zamawiającego przesunięcia terminu zakończenia robót o czas wynikający z opóźnienia.</w:t>
      </w:r>
    </w:p>
    <w:p w:rsidR="00821A0F" w:rsidRPr="00DA2896" w:rsidRDefault="00821A0F" w:rsidP="00892BB2">
      <w:pPr>
        <w:pStyle w:val="Akapitzlist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896">
        <w:rPr>
          <w:rFonts w:ascii="Times New Roman" w:hAnsi="Times New Roman" w:cs="Times New Roman"/>
          <w:sz w:val="24"/>
          <w:szCs w:val="24"/>
        </w:rPr>
        <w:t>Zamawiający uprawniony jest do:</w:t>
      </w:r>
    </w:p>
    <w:p w:rsidR="00821A0F" w:rsidRPr="00DA2896" w:rsidRDefault="00821A0F" w:rsidP="00892BB2">
      <w:pPr>
        <w:pStyle w:val="Akapitzlist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896">
        <w:rPr>
          <w:rFonts w:ascii="Times New Roman" w:hAnsi="Times New Roman" w:cs="Times New Roman"/>
          <w:sz w:val="24"/>
          <w:szCs w:val="24"/>
        </w:rPr>
        <w:t xml:space="preserve">kontrolowania prawidłowości wykonania robót w szczególności </w:t>
      </w:r>
      <w:r w:rsidR="00FD3FD2" w:rsidRPr="00DA2896">
        <w:rPr>
          <w:rFonts w:ascii="Times New Roman" w:hAnsi="Times New Roman" w:cs="Times New Roman"/>
          <w:sz w:val="24"/>
          <w:szCs w:val="24"/>
        </w:rPr>
        <w:t>ich, jakości</w:t>
      </w:r>
      <w:r w:rsidRPr="00DA2896">
        <w:rPr>
          <w:rFonts w:ascii="Times New Roman" w:hAnsi="Times New Roman" w:cs="Times New Roman"/>
          <w:sz w:val="24"/>
          <w:szCs w:val="24"/>
        </w:rPr>
        <w:t>, terminowości i użycia właściwych materiałów oraz do żądani</w:t>
      </w:r>
      <w:r w:rsidR="00DA2896">
        <w:rPr>
          <w:rFonts w:ascii="Times New Roman" w:hAnsi="Times New Roman" w:cs="Times New Roman"/>
          <w:sz w:val="24"/>
          <w:szCs w:val="24"/>
        </w:rPr>
        <w:t>a utrwalenia wyników kontroli w </w:t>
      </w:r>
      <w:r w:rsidRPr="00DA2896">
        <w:rPr>
          <w:rFonts w:ascii="Times New Roman" w:hAnsi="Times New Roman" w:cs="Times New Roman"/>
          <w:sz w:val="24"/>
          <w:szCs w:val="24"/>
        </w:rPr>
        <w:t>protokołach sporządzonych z udziałem Wykonawcy,</w:t>
      </w:r>
    </w:p>
    <w:p w:rsidR="00821A0F" w:rsidRPr="00DA2896" w:rsidRDefault="00821A0F" w:rsidP="00892BB2">
      <w:pPr>
        <w:pStyle w:val="Akapitzlist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896">
        <w:rPr>
          <w:rFonts w:ascii="Times New Roman" w:hAnsi="Times New Roman" w:cs="Times New Roman"/>
          <w:sz w:val="24"/>
          <w:szCs w:val="24"/>
        </w:rPr>
        <w:t>kontrolowania terminowości rozliczeń Wykonawcy ze zgłoszonymi Podwykonawcami.</w:t>
      </w:r>
    </w:p>
    <w:p w:rsidR="00821A0F" w:rsidRPr="00DA2896" w:rsidRDefault="00821A0F" w:rsidP="00AA08F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896">
        <w:rPr>
          <w:rFonts w:ascii="Times New Roman" w:hAnsi="Times New Roman" w:cs="Times New Roman"/>
          <w:b/>
          <w:sz w:val="24"/>
          <w:szCs w:val="24"/>
        </w:rPr>
        <w:t>§ 10</w:t>
      </w:r>
    </w:p>
    <w:p w:rsidR="00821A0F" w:rsidRPr="00DD6FF3" w:rsidRDefault="00821A0F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 xml:space="preserve">Wykonawca zobowiązany jest w szczególności </w:t>
      </w:r>
      <w:r w:rsidR="00FD3FD2" w:rsidRPr="00DD6FF3">
        <w:rPr>
          <w:rFonts w:ascii="Times New Roman" w:hAnsi="Times New Roman" w:cs="Times New Roman"/>
          <w:sz w:val="24"/>
          <w:szCs w:val="24"/>
        </w:rPr>
        <w:t>do:</w:t>
      </w:r>
    </w:p>
    <w:p w:rsidR="00DA2896" w:rsidRPr="005B2334" w:rsidRDefault="006732B2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21A0F" w:rsidRPr="00DA2896">
        <w:rPr>
          <w:rFonts w:ascii="Times New Roman" w:hAnsi="Times New Roman" w:cs="Times New Roman"/>
          <w:sz w:val="24"/>
          <w:szCs w:val="24"/>
        </w:rPr>
        <w:t xml:space="preserve">ykonania Przedmiotu Umowy, o którym mowa w § 1 ust.1 Umowy, z zachowaniem należytej staranności zasad bezpieczeństwa, </w:t>
      </w:r>
      <w:r w:rsidR="00FD3FD2" w:rsidRPr="00DA2896">
        <w:rPr>
          <w:rFonts w:ascii="Times New Roman" w:hAnsi="Times New Roman" w:cs="Times New Roman"/>
          <w:sz w:val="24"/>
          <w:szCs w:val="24"/>
        </w:rPr>
        <w:t>dobrej, jakości</w:t>
      </w:r>
      <w:r w:rsidR="00821A0F" w:rsidRPr="00DA2896">
        <w:rPr>
          <w:rFonts w:ascii="Times New Roman" w:hAnsi="Times New Roman" w:cs="Times New Roman"/>
          <w:sz w:val="24"/>
          <w:szCs w:val="24"/>
        </w:rPr>
        <w:t>, zasad wiedzy technicznej, obowiązujących norm oraz przepisów prawa w szczególności ustawy z dnia 7 lipca 1994 r. Prawo Budowlane oraz zgodnie z zatwi</w:t>
      </w:r>
      <w:r w:rsidR="00357C80">
        <w:rPr>
          <w:rFonts w:ascii="Times New Roman" w:hAnsi="Times New Roman" w:cs="Times New Roman"/>
          <w:sz w:val="24"/>
          <w:szCs w:val="24"/>
        </w:rPr>
        <w:t>erdzoną dokumentacją techniczną,</w:t>
      </w:r>
    </w:p>
    <w:p w:rsidR="00DA2896" w:rsidRPr="00B41FF6" w:rsidRDefault="006732B2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21A0F" w:rsidRPr="00DA2896">
        <w:rPr>
          <w:rFonts w:ascii="Times New Roman" w:hAnsi="Times New Roman" w:cs="Times New Roman"/>
          <w:sz w:val="24"/>
          <w:szCs w:val="24"/>
        </w:rPr>
        <w:t>osiadania na budowie odpowiedniego stałego</w:t>
      </w:r>
      <w:r w:rsidR="00AD18A7">
        <w:rPr>
          <w:rFonts w:ascii="Times New Roman" w:hAnsi="Times New Roman" w:cs="Times New Roman"/>
          <w:sz w:val="24"/>
          <w:szCs w:val="24"/>
        </w:rPr>
        <w:t xml:space="preserve"> nadzoru technicznego </w:t>
      </w:r>
      <w:r w:rsidR="00821A0F" w:rsidRPr="00DA2896">
        <w:rPr>
          <w:rFonts w:ascii="Times New Roman" w:hAnsi="Times New Roman" w:cs="Times New Roman"/>
          <w:sz w:val="24"/>
          <w:szCs w:val="24"/>
        </w:rPr>
        <w:t>oraz pracowników posiadających wymaga</w:t>
      </w:r>
      <w:r w:rsidR="00246C15">
        <w:rPr>
          <w:rFonts w:ascii="Times New Roman" w:hAnsi="Times New Roman" w:cs="Times New Roman"/>
          <w:sz w:val="24"/>
          <w:szCs w:val="24"/>
        </w:rPr>
        <w:t>ne kwalifikacje do właściwego i </w:t>
      </w:r>
      <w:r w:rsidR="00397FC2">
        <w:rPr>
          <w:rFonts w:ascii="Times New Roman" w:hAnsi="Times New Roman" w:cs="Times New Roman"/>
          <w:sz w:val="24"/>
          <w:szCs w:val="24"/>
        </w:rPr>
        <w:t>terminowego wykonania robót i </w:t>
      </w:r>
      <w:r w:rsidR="00821A0F" w:rsidRPr="00DA2896">
        <w:rPr>
          <w:rFonts w:ascii="Times New Roman" w:hAnsi="Times New Roman" w:cs="Times New Roman"/>
          <w:sz w:val="24"/>
          <w:szCs w:val="24"/>
        </w:rPr>
        <w:t>pr</w:t>
      </w:r>
      <w:r w:rsidR="00AD18A7">
        <w:rPr>
          <w:rFonts w:ascii="Times New Roman" w:hAnsi="Times New Roman" w:cs="Times New Roman"/>
          <w:sz w:val="24"/>
          <w:szCs w:val="24"/>
        </w:rPr>
        <w:t>owadzenia bieżących uzgodnień z </w:t>
      </w:r>
      <w:r w:rsidR="00246C15">
        <w:rPr>
          <w:rFonts w:ascii="Times New Roman" w:hAnsi="Times New Roman" w:cs="Times New Roman"/>
          <w:sz w:val="24"/>
          <w:szCs w:val="24"/>
        </w:rPr>
        <w:t>nadzorem inwestorskim z </w:t>
      </w:r>
      <w:r w:rsidR="00357C80">
        <w:rPr>
          <w:rFonts w:ascii="Times New Roman" w:hAnsi="Times New Roman" w:cs="Times New Roman"/>
          <w:sz w:val="24"/>
          <w:szCs w:val="24"/>
        </w:rPr>
        <w:t>ramienia Zamawiającego,</w:t>
      </w:r>
    </w:p>
    <w:p w:rsidR="00DA2896" w:rsidRPr="005B2334" w:rsidRDefault="006732B2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21A0F" w:rsidRPr="00DA2896">
        <w:rPr>
          <w:rFonts w:ascii="Times New Roman" w:hAnsi="Times New Roman" w:cs="Times New Roman"/>
          <w:sz w:val="24"/>
          <w:szCs w:val="24"/>
        </w:rPr>
        <w:t>rzejęcia i zabezpieczenia terenu budowy oraz przygotowania Przedmiotu Umowy łącznie z wykonaniem robót pomocniczych koniecznych dla realizacji robót podstawowych</w:t>
      </w:r>
      <w:r w:rsidR="00357C80">
        <w:rPr>
          <w:rFonts w:ascii="Times New Roman" w:hAnsi="Times New Roman" w:cs="Times New Roman"/>
          <w:sz w:val="24"/>
          <w:szCs w:val="24"/>
        </w:rPr>
        <w:t>,</w:t>
      </w:r>
    </w:p>
    <w:p w:rsidR="00DA2896" w:rsidRPr="005B2334" w:rsidRDefault="006732B2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21A0F" w:rsidRPr="00DA2896">
        <w:rPr>
          <w:rFonts w:ascii="Times New Roman" w:hAnsi="Times New Roman" w:cs="Times New Roman"/>
          <w:sz w:val="24"/>
          <w:szCs w:val="24"/>
        </w:rPr>
        <w:t xml:space="preserve">owiadomienia pisemnie o rozpoczęciu robót wszystkich użytkowników i właścicieli urządzeń i instalacji </w:t>
      </w:r>
      <w:r w:rsidR="00FD3FD2" w:rsidRPr="00DA2896">
        <w:rPr>
          <w:rFonts w:ascii="Times New Roman" w:hAnsi="Times New Roman" w:cs="Times New Roman"/>
          <w:sz w:val="24"/>
          <w:szCs w:val="24"/>
        </w:rPr>
        <w:t>podziemnych, (jeśli</w:t>
      </w:r>
      <w:r w:rsidR="00357C80">
        <w:rPr>
          <w:rFonts w:ascii="Times New Roman" w:hAnsi="Times New Roman" w:cs="Times New Roman"/>
          <w:sz w:val="24"/>
          <w:szCs w:val="24"/>
        </w:rPr>
        <w:t xml:space="preserve"> będzie to potrzebne),</w:t>
      </w:r>
    </w:p>
    <w:p w:rsidR="00DA2896" w:rsidRPr="005B2334" w:rsidRDefault="00357C80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21A0F" w:rsidRPr="00DA2896">
        <w:rPr>
          <w:rFonts w:ascii="Times New Roman" w:hAnsi="Times New Roman" w:cs="Times New Roman"/>
          <w:sz w:val="24"/>
          <w:szCs w:val="24"/>
        </w:rPr>
        <w:t xml:space="preserve">zyskania na swój koszt wszelkich niezbędnych zgód koniecznych do prawidłowego wykonania Przedmiotu Umowy, w szczególności zgody właścicieli przyległych </w:t>
      </w:r>
      <w:r w:rsidR="00FD3FD2" w:rsidRPr="00DA2896">
        <w:rPr>
          <w:rFonts w:ascii="Times New Roman" w:hAnsi="Times New Roman" w:cs="Times New Roman"/>
          <w:sz w:val="24"/>
          <w:szCs w:val="24"/>
        </w:rPr>
        <w:t>posesji, (jeśli</w:t>
      </w:r>
      <w:r>
        <w:rPr>
          <w:rFonts w:ascii="Times New Roman" w:hAnsi="Times New Roman" w:cs="Times New Roman"/>
          <w:sz w:val="24"/>
          <w:szCs w:val="24"/>
        </w:rPr>
        <w:t xml:space="preserve"> będzie to potrzebne),</w:t>
      </w:r>
    </w:p>
    <w:p w:rsidR="00DA2896" w:rsidRPr="005B2334" w:rsidRDefault="00357C80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21A0F" w:rsidRPr="00DA2896">
        <w:rPr>
          <w:rFonts w:ascii="Times New Roman" w:hAnsi="Times New Roman" w:cs="Times New Roman"/>
          <w:sz w:val="24"/>
          <w:szCs w:val="24"/>
        </w:rPr>
        <w:t>porządkowania elementów pochodzących z demontażu oraz gruzu jak i naprawy ewentualnych uszkodzeń wyrządzon</w:t>
      </w:r>
      <w:r>
        <w:rPr>
          <w:rFonts w:ascii="Times New Roman" w:hAnsi="Times New Roman" w:cs="Times New Roman"/>
          <w:sz w:val="24"/>
          <w:szCs w:val="24"/>
        </w:rPr>
        <w:t>ych działaniem jego pracowników,</w:t>
      </w:r>
    </w:p>
    <w:p w:rsidR="00DA2896" w:rsidRPr="005B2334" w:rsidRDefault="00357C80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821A0F" w:rsidRPr="00DA2896">
        <w:rPr>
          <w:rFonts w:ascii="Times New Roman" w:hAnsi="Times New Roman" w:cs="Times New Roman"/>
          <w:sz w:val="24"/>
          <w:szCs w:val="24"/>
        </w:rPr>
        <w:t xml:space="preserve">apewnianie przebiegu robót tak, aby ich zakres nie zakłócił możliwości funkcjonowania obiektów przyległych zgodnie z ich przeznaczeniem oraz aby gwarantował bezpieczeństwo osób korzystających </w:t>
      </w:r>
      <w:r>
        <w:rPr>
          <w:rFonts w:ascii="Times New Roman" w:hAnsi="Times New Roman" w:cs="Times New Roman"/>
          <w:sz w:val="24"/>
          <w:szCs w:val="24"/>
        </w:rPr>
        <w:t>z tych obiektów i ich otoczenia,</w:t>
      </w:r>
    </w:p>
    <w:p w:rsidR="00DA2896" w:rsidRPr="005B2334" w:rsidRDefault="00357C80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21A0F" w:rsidRPr="00DA2896">
        <w:rPr>
          <w:rFonts w:ascii="Times New Roman" w:hAnsi="Times New Roman" w:cs="Times New Roman"/>
          <w:sz w:val="24"/>
          <w:szCs w:val="24"/>
        </w:rPr>
        <w:t xml:space="preserve">ykonania na swój koszt wszystkich wymaganych prawem lub uznanych za niezbędne przez Zamawiającego, badań i prób oraz przekazania </w:t>
      </w:r>
      <w:r w:rsidR="00AD18A7">
        <w:rPr>
          <w:rFonts w:ascii="Times New Roman" w:hAnsi="Times New Roman" w:cs="Times New Roman"/>
          <w:sz w:val="24"/>
          <w:szCs w:val="24"/>
        </w:rPr>
        <w:t>wyników Zamawiającemu łącznie z </w:t>
      </w:r>
      <w:r w:rsidR="00821A0F" w:rsidRPr="00DA2896">
        <w:rPr>
          <w:rFonts w:ascii="Times New Roman" w:hAnsi="Times New Roman" w:cs="Times New Roman"/>
          <w:sz w:val="24"/>
          <w:szCs w:val="24"/>
        </w:rPr>
        <w:t>atestami materiałów użytych do realizacji robót</w:t>
      </w:r>
      <w:r>
        <w:rPr>
          <w:rFonts w:ascii="Times New Roman" w:hAnsi="Times New Roman" w:cs="Times New Roman"/>
          <w:sz w:val="24"/>
          <w:szCs w:val="24"/>
        </w:rPr>
        <w:t>, które po zakończeniu robót objętych umowa dołączy do protokołu odbioru,</w:t>
      </w:r>
    </w:p>
    <w:p w:rsidR="00DA2896" w:rsidRPr="005B2334" w:rsidRDefault="00357C80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21A0F" w:rsidRPr="00DA2896">
        <w:rPr>
          <w:rFonts w:ascii="Times New Roman" w:hAnsi="Times New Roman" w:cs="Times New Roman"/>
          <w:sz w:val="24"/>
          <w:szCs w:val="24"/>
        </w:rPr>
        <w:t>agospodarowania terenu budowy na własny koszt oraz ponoszenia kosztów zużycia wody, energii elektrycznej, c.o., odprowadzenia ścieków, wywozu odpadów i innych niezbędnych do realizacji Przedmiotu Umowy do dnia końcowego odbioru robót nie zawierającego wad</w:t>
      </w:r>
      <w:r>
        <w:rPr>
          <w:rFonts w:ascii="Times New Roman" w:hAnsi="Times New Roman" w:cs="Times New Roman"/>
          <w:sz w:val="24"/>
          <w:szCs w:val="24"/>
        </w:rPr>
        <w:t>, o których mowa w §11 ust.4,</w:t>
      </w:r>
    </w:p>
    <w:p w:rsidR="00DA2896" w:rsidRPr="005B2334" w:rsidRDefault="00F86888" w:rsidP="00892BB2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21A0F" w:rsidRPr="00DA2896">
        <w:rPr>
          <w:rFonts w:ascii="Times New Roman" w:hAnsi="Times New Roman" w:cs="Times New Roman"/>
          <w:sz w:val="24"/>
          <w:szCs w:val="24"/>
        </w:rPr>
        <w:t>owiadomienia Zamawiającego, w okresie obowiązywania Umowy lub w okresie obowiązywania rękojmi lub gwarancji, o zmianie adresu siedziby Wykonawcy, pod rygorem skutecznego doręczenia na os</w:t>
      </w:r>
      <w:r>
        <w:rPr>
          <w:rFonts w:ascii="Times New Roman" w:hAnsi="Times New Roman" w:cs="Times New Roman"/>
          <w:sz w:val="24"/>
          <w:szCs w:val="24"/>
        </w:rPr>
        <w:t>tatni adres znany Zamawiającemu,</w:t>
      </w:r>
    </w:p>
    <w:p w:rsidR="00821A0F" w:rsidRPr="005B2334" w:rsidRDefault="00F86888" w:rsidP="007D534A">
      <w:pPr>
        <w:pStyle w:val="Akapitzlist"/>
        <w:numPr>
          <w:ilvl w:val="1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21A0F" w:rsidRPr="00DA2896">
        <w:rPr>
          <w:rFonts w:ascii="Times New Roman" w:hAnsi="Times New Roman" w:cs="Times New Roman"/>
          <w:sz w:val="24"/>
          <w:szCs w:val="24"/>
        </w:rPr>
        <w:t>oniesienia kosztów ewentualnych kar nałożonych n</w:t>
      </w:r>
      <w:r w:rsidR="00DA2896">
        <w:rPr>
          <w:rFonts w:ascii="Times New Roman" w:hAnsi="Times New Roman" w:cs="Times New Roman"/>
          <w:sz w:val="24"/>
          <w:szCs w:val="24"/>
        </w:rPr>
        <w:t>a Zamawiającego, wynikających z </w:t>
      </w:r>
      <w:r w:rsidR="00821A0F" w:rsidRPr="00DA2896">
        <w:rPr>
          <w:rFonts w:ascii="Times New Roman" w:hAnsi="Times New Roman" w:cs="Times New Roman"/>
          <w:sz w:val="24"/>
          <w:szCs w:val="24"/>
        </w:rPr>
        <w:t>nieprawidłowego prowadzenia robót lub postęp</w:t>
      </w:r>
      <w:r w:rsidR="00DA2896">
        <w:rPr>
          <w:rFonts w:ascii="Times New Roman" w:hAnsi="Times New Roman" w:cs="Times New Roman"/>
          <w:sz w:val="24"/>
          <w:szCs w:val="24"/>
        </w:rPr>
        <w:t>owania z odpadami, związanych z </w:t>
      </w:r>
      <w:r w:rsidR="00821A0F" w:rsidRPr="00DA2896">
        <w:rPr>
          <w:rFonts w:ascii="Times New Roman" w:hAnsi="Times New Roman" w:cs="Times New Roman"/>
          <w:sz w:val="24"/>
          <w:szCs w:val="24"/>
        </w:rPr>
        <w:t>realizacją niniejszej Umowy.</w:t>
      </w:r>
    </w:p>
    <w:p w:rsidR="00821A0F" w:rsidRPr="00B41FF6" w:rsidRDefault="00821A0F" w:rsidP="007D534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FF6">
        <w:rPr>
          <w:rFonts w:ascii="Times New Roman" w:hAnsi="Times New Roman" w:cs="Times New Roman"/>
          <w:b/>
          <w:sz w:val="24"/>
          <w:szCs w:val="24"/>
        </w:rPr>
        <w:t>§ 11</w:t>
      </w:r>
    </w:p>
    <w:p w:rsidR="00BB3721" w:rsidRDefault="00821A0F" w:rsidP="00892BB2">
      <w:pPr>
        <w:pStyle w:val="Akapitzlist"/>
        <w:numPr>
          <w:ilvl w:val="0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721">
        <w:rPr>
          <w:rFonts w:ascii="Times New Roman" w:hAnsi="Times New Roman" w:cs="Times New Roman"/>
          <w:sz w:val="24"/>
          <w:szCs w:val="24"/>
        </w:rPr>
        <w:t>Odbiór końcowy nastąpi po wykonaniu wszystkich prac objętych Umową, przeprowadzeniu pozytywnych prób, badań i sprawdzeń wł</w:t>
      </w:r>
      <w:r w:rsidR="00B41FF6" w:rsidRPr="00BB3721">
        <w:rPr>
          <w:rFonts w:ascii="Times New Roman" w:hAnsi="Times New Roman" w:cs="Times New Roman"/>
          <w:sz w:val="24"/>
          <w:szCs w:val="24"/>
        </w:rPr>
        <w:t>aściwych dla tego typu robót, a </w:t>
      </w:r>
      <w:r w:rsidRPr="00BB3721">
        <w:rPr>
          <w:rFonts w:ascii="Times New Roman" w:hAnsi="Times New Roman" w:cs="Times New Roman"/>
          <w:sz w:val="24"/>
          <w:szCs w:val="24"/>
        </w:rPr>
        <w:t>wynikających z obowiązujących przepisów.</w:t>
      </w:r>
    </w:p>
    <w:p w:rsidR="00BB3721" w:rsidRPr="00BB3721" w:rsidRDefault="00821A0F" w:rsidP="00892BB2">
      <w:pPr>
        <w:pStyle w:val="Akapitzlist"/>
        <w:numPr>
          <w:ilvl w:val="0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721">
        <w:rPr>
          <w:rFonts w:ascii="Times New Roman" w:hAnsi="Times New Roman" w:cs="Times New Roman"/>
          <w:sz w:val="24"/>
          <w:szCs w:val="24"/>
        </w:rPr>
        <w:t>Wykonawca przedłoży Zamawiającemu w dniu zgłoszenia gotowości do odbioru końcowego dokumenty pozwalające na ocenę prawidłowości wy</w:t>
      </w:r>
      <w:r w:rsidR="00BB3721">
        <w:rPr>
          <w:rFonts w:ascii="Times New Roman" w:hAnsi="Times New Roman" w:cs="Times New Roman"/>
          <w:sz w:val="24"/>
          <w:szCs w:val="24"/>
        </w:rPr>
        <w:t>konania przedmiotu odbioru, a w </w:t>
      </w:r>
      <w:r w:rsidRPr="00BB3721">
        <w:rPr>
          <w:rFonts w:ascii="Times New Roman" w:hAnsi="Times New Roman" w:cs="Times New Roman"/>
          <w:sz w:val="24"/>
          <w:szCs w:val="24"/>
        </w:rPr>
        <w:t>szczególności:</w:t>
      </w:r>
    </w:p>
    <w:p w:rsidR="00BB3721" w:rsidRPr="00BB3721" w:rsidRDefault="00821A0F" w:rsidP="00892BB2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721">
        <w:rPr>
          <w:rFonts w:ascii="Times New Roman" w:hAnsi="Times New Roman" w:cs="Times New Roman"/>
          <w:sz w:val="24"/>
          <w:szCs w:val="24"/>
        </w:rPr>
        <w:t>dokumentację powykonawczą ze wszystkimi zmianami</w:t>
      </w:r>
      <w:r w:rsidR="00BB3721">
        <w:rPr>
          <w:rFonts w:ascii="Times New Roman" w:hAnsi="Times New Roman" w:cs="Times New Roman"/>
          <w:sz w:val="24"/>
          <w:szCs w:val="24"/>
        </w:rPr>
        <w:t xml:space="preserve"> dokonanymi w toku realizacji </w:t>
      </w:r>
      <w:r w:rsidRPr="00BB3721">
        <w:rPr>
          <w:rFonts w:ascii="Times New Roman" w:hAnsi="Times New Roman" w:cs="Times New Roman"/>
          <w:sz w:val="24"/>
          <w:szCs w:val="24"/>
        </w:rPr>
        <w:t>potwierdzonymi przez Kierownika Budowy,</w:t>
      </w:r>
    </w:p>
    <w:p w:rsidR="00BB3721" w:rsidRPr="00BB3721" w:rsidRDefault="00821A0F" w:rsidP="00892BB2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721">
        <w:rPr>
          <w:rFonts w:ascii="Times New Roman" w:hAnsi="Times New Roman" w:cs="Times New Roman"/>
          <w:sz w:val="24"/>
          <w:szCs w:val="24"/>
        </w:rPr>
        <w:t>protokoły odbiorów technicznych (o ile będą potrzebne),</w:t>
      </w:r>
    </w:p>
    <w:p w:rsidR="00BB3721" w:rsidRPr="00BB3721" w:rsidRDefault="00821A0F" w:rsidP="00892BB2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721">
        <w:rPr>
          <w:rFonts w:ascii="Times New Roman" w:hAnsi="Times New Roman" w:cs="Times New Roman"/>
          <w:sz w:val="24"/>
          <w:szCs w:val="24"/>
        </w:rPr>
        <w:t>protokoły z przeprowadzenia prób, regulacji, rozruchu i uruchomień instalacji i urządzeń wraz z odbiorem przez uprawnione jednostki specjalistyczne</w:t>
      </w:r>
      <w:r w:rsidR="001A0A30">
        <w:rPr>
          <w:rFonts w:ascii="Times New Roman" w:hAnsi="Times New Roman" w:cs="Times New Roman"/>
          <w:sz w:val="24"/>
          <w:szCs w:val="24"/>
        </w:rPr>
        <w:t xml:space="preserve"> </w:t>
      </w:r>
      <w:r w:rsidR="001A0A30" w:rsidRPr="00BB3721">
        <w:rPr>
          <w:rFonts w:ascii="Times New Roman" w:hAnsi="Times New Roman" w:cs="Times New Roman"/>
          <w:sz w:val="24"/>
          <w:szCs w:val="24"/>
        </w:rPr>
        <w:t>(o ile będą potrzebne),</w:t>
      </w:r>
    </w:p>
    <w:p w:rsidR="00BB3721" w:rsidRPr="00BB3721" w:rsidRDefault="00821A0F" w:rsidP="00892BB2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721">
        <w:rPr>
          <w:rFonts w:ascii="Times New Roman" w:hAnsi="Times New Roman" w:cs="Times New Roman"/>
          <w:sz w:val="24"/>
          <w:szCs w:val="24"/>
        </w:rPr>
        <w:t>komplet dokumentów potwierdzających dopuszczenie do obrotu i stosowania na wbudowane materiały i urządzenia (atesty, certyfikaty, deklaracje zgodności, itp.),</w:t>
      </w:r>
    </w:p>
    <w:p w:rsidR="00132E18" w:rsidRPr="00132E18" w:rsidRDefault="00821A0F" w:rsidP="00892BB2">
      <w:pPr>
        <w:pStyle w:val="Akapitzlist"/>
        <w:numPr>
          <w:ilvl w:val="1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721">
        <w:rPr>
          <w:rFonts w:ascii="Times New Roman" w:hAnsi="Times New Roman" w:cs="Times New Roman"/>
          <w:sz w:val="24"/>
          <w:szCs w:val="24"/>
        </w:rPr>
        <w:t>instrukcje obsługi urządzeń, DTR, gwarancje na urządzenia i sprzęt, warunki konserwacji</w:t>
      </w:r>
      <w:r w:rsidR="00132E18">
        <w:rPr>
          <w:rFonts w:ascii="Times New Roman" w:hAnsi="Times New Roman" w:cs="Times New Roman"/>
          <w:sz w:val="24"/>
          <w:szCs w:val="24"/>
        </w:rPr>
        <w:t xml:space="preserve"> </w:t>
      </w:r>
      <w:r w:rsidR="00132E18" w:rsidRPr="00BB3721">
        <w:rPr>
          <w:rFonts w:ascii="Times New Roman" w:hAnsi="Times New Roman" w:cs="Times New Roman"/>
          <w:sz w:val="24"/>
          <w:szCs w:val="24"/>
        </w:rPr>
        <w:t>(o ile będą potrzebne),</w:t>
      </w:r>
    </w:p>
    <w:p w:rsidR="00132E18" w:rsidRPr="00132E18" w:rsidRDefault="00821A0F" w:rsidP="00892BB2">
      <w:pPr>
        <w:pStyle w:val="Akapitzlist"/>
        <w:numPr>
          <w:ilvl w:val="0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E18">
        <w:rPr>
          <w:rFonts w:ascii="Times New Roman" w:hAnsi="Times New Roman" w:cs="Times New Roman"/>
          <w:sz w:val="24"/>
          <w:szCs w:val="24"/>
        </w:rPr>
        <w:lastRenderedPageBreak/>
        <w:t>Warunkiem odbioru będzie przekazanie przez Wykonawcę oświadczenia, że własność wszelkich materiałów, urządzeń i wyposażenia objętych Umową przechodzi z chwilą wbudowania i dostarczenia do obiektu na własność Zamawiającego i z tego tytułu ani Wykonawca, ani też ktokolwiek trzeci, nie będzie występował wobec Zamawiającego z jakimikolwiek roszczeniami.</w:t>
      </w:r>
    </w:p>
    <w:p w:rsidR="00132E18" w:rsidRDefault="00821A0F" w:rsidP="00892BB2">
      <w:pPr>
        <w:pStyle w:val="Akapitzlist"/>
        <w:numPr>
          <w:ilvl w:val="0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E18">
        <w:rPr>
          <w:rFonts w:ascii="Times New Roman" w:hAnsi="Times New Roman" w:cs="Times New Roman"/>
          <w:sz w:val="24"/>
          <w:szCs w:val="24"/>
        </w:rPr>
        <w:t xml:space="preserve">Jeżeli w toku czynności odbioru końcowego Przedmiotu Umowy ujawnione zostaną wady bądź usterki Zamawiający będzie uprawniony do przerwania czynności odbiorowych do czasu usunięcia wad i/lub usterek. Jeżeli jest to </w:t>
      </w:r>
      <w:r w:rsidR="00B652B8" w:rsidRPr="00132E18">
        <w:rPr>
          <w:rFonts w:ascii="Times New Roman" w:hAnsi="Times New Roman" w:cs="Times New Roman"/>
          <w:sz w:val="24"/>
          <w:szCs w:val="24"/>
        </w:rPr>
        <w:t>wada, która</w:t>
      </w:r>
      <w:r w:rsidRPr="00132E18">
        <w:rPr>
          <w:rFonts w:ascii="Times New Roman" w:hAnsi="Times New Roman" w:cs="Times New Roman"/>
          <w:sz w:val="24"/>
          <w:szCs w:val="24"/>
        </w:rPr>
        <w:t xml:space="preserve"> wyłącza użytkowanie obiektu zgodnie z przeznaczeniem </w:t>
      </w:r>
      <w:r w:rsidR="00B652B8" w:rsidRPr="00132E18">
        <w:rPr>
          <w:rFonts w:ascii="Times New Roman" w:hAnsi="Times New Roman" w:cs="Times New Roman"/>
          <w:sz w:val="24"/>
          <w:szCs w:val="24"/>
        </w:rPr>
        <w:t>albo, która</w:t>
      </w:r>
      <w:r w:rsidRPr="00132E18">
        <w:rPr>
          <w:rFonts w:ascii="Times New Roman" w:hAnsi="Times New Roman" w:cs="Times New Roman"/>
          <w:sz w:val="24"/>
          <w:szCs w:val="24"/>
        </w:rPr>
        <w:t xml:space="preserve"> odbiera przedmiotowi odbioru cechy jemu właściwe (zarówno funkcjonalne, jak i estetyczne), istotnie zmniejszając wartość wykonanego przedmiotu odbioru, Zamawiający może żądać wykonania Przedmiotu Umowy po raz drugi lub odstąpić od Umowy lub może obniżyć odpowiednio wynagrodzenie.</w:t>
      </w:r>
    </w:p>
    <w:p w:rsidR="00132E18" w:rsidRPr="00132E18" w:rsidRDefault="00821A0F" w:rsidP="00892BB2">
      <w:pPr>
        <w:pStyle w:val="Akapitzlist"/>
        <w:numPr>
          <w:ilvl w:val="0"/>
          <w:numId w:val="12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E18">
        <w:rPr>
          <w:rFonts w:ascii="Times New Roman" w:hAnsi="Times New Roman" w:cs="Times New Roman"/>
          <w:sz w:val="24"/>
          <w:szCs w:val="24"/>
        </w:rPr>
        <w:t>Wykonawca zobowiązany jest do pisemnego zawiadomienia Zamawiającego o usunięciu wad. Po protokolarnym stwierdzeniu usunięcia wad i usterek, stwierdzonych przy odbiorze i przyjęciu ich przez Zamawiającego, jako należycie wykonanych, rozpoczynają swój bieg terminy gwarancji.</w:t>
      </w:r>
    </w:p>
    <w:p w:rsidR="00821A0F" w:rsidRPr="00132E18" w:rsidRDefault="00821A0F" w:rsidP="00892BB2">
      <w:pPr>
        <w:pStyle w:val="Akapitzlist"/>
        <w:numPr>
          <w:ilvl w:val="0"/>
          <w:numId w:val="12"/>
        </w:numPr>
        <w:spacing w:line="48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E18">
        <w:rPr>
          <w:rFonts w:ascii="Times New Roman" w:hAnsi="Times New Roman" w:cs="Times New Roman"/>
          <w:sz w:val="24"/>
          <w:szCs w:val="24"/>
        </w:rPr>
        <w:t>Zamawiający wyznaczy ostateczny termin pogwarancyjnego odbioru robót na 30 dni przed upływem terminu gwarancji ustalonego w Umowie.</w:t>
      </w:r>
    </w:p>
    <w:p w:rsidR="00821A0F" w:rsidRPr="00132E18" w:rsidRDefault="00821A0F" w:rsidP="00892BB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E18">
        <w:rPr>
          <w:rFonts w:ascii="Times New Roman" w:hAnsi="Times New Roman" w:cs="Times New Roman"/>
          <w:b/>
          <w:sz w:val="24"/>
          <w:szCs w:val="24"/>
        </w:rPr>
        <w:t>§ 12</w:t>
      </w:r>
    </w:p>
    <w:p w:rsidR="00B303B9" w:rsidRPr="00B303B9" w:rsidRDefault="00821A0F" w:rsidP="00055177">
      <w:pPr>
        <w:pStyle w:val="Akapitzlist"/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26A">
        <w:rPr>
          <w:rFonts w:ascii="Times New Roman" w:hAnsi="Times New Roman" w:cs="Times New Roman"/>
          <w:sz w:val="24"/>
          <w:szCs w:val="24"/>
        </w:rPr>
        <w:t>Wykonawca tytułem zabezpieczenia należytego</w:t>
      </w:r>
      <w:r w:rsidR="00132E18" w:rsidRPr="00AF326A">
        <w:rPr>
          <w:rFonts w:ascii="Times New Roman" w:hAnsi="Times New Roman" w:cs="Times New Roman"/>
          <w:sz w:val="24"/>
          <w:szCs w:val="24"/>
        </w:rPr>
        <w:t xml:space="preserve"> wykonania Umowy wniósł kwotę w </w:t>
      </w:r>
      <w:r w:rsidRPr="00AF326A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132E18" w:rsidRPr="00AF326A">
        <w:rPr>
          <w:rFonts w:ascii="Times New Roman" w:hAnsi="Times New Roman" w:cs="Times New Roman"/>
          <w:b/>
          <w:sz w:val="24"/>
          <w:szCs w:val="24"/>
        </w:rPr>
        <w:t>2</w:t>
      </w:r>
      <w:r w:rsidRPr="00AF326A">
        <w:rPr>
          <w:rFonts w:ascii="Times New Roman" w:hAnsi="Times New Roman" w:cs="Times New Roman"/>
          <w:b/>
          <w:sz w:val="24"/>
          <w:szCs w:val="24"/>
        </w:rPr>
        <w:t>%</w:t>
      </w:r>
      <w:r w:rsidRPr="00AF326A">
        <w:rPr>
          <w:rFonts w:ascii="Times New Roman" w:hAnsi="Times New Roman" w:cs="Times New Roman"/>
          <w:sz w:val="24"/>
          <w:szCs w:val="24"/>
        </w:rPr>
        <w:t xml:space="preserve"> wartości ryczałtowej robót brutto tj. …...........</w:t>
      </w:r>
      <w:r w:rsidR="00087422" w:rsidRPr="00AF326A">
        <w:rPr>
          <w:rFonts w:ascii="Times New Roman" w:hAnsi="Times New Roman" w:cs="Times New Roman"/>
          <w:sz w:val="24"/>
          <w:szCs w:val="24"/>
        </w:rPr>
        <w:t xml:space="preserve"> </w:t>
      </w:r>
      <w:r w:rsidR="00132E18" w:rsidRPr="00AF326A">
        <w:rPr>
          <w:rFonts w:ascii="Times New Roman" w:hAnsi="Times New Roman" w:cs="Times New Roman"/>
          <w:sz w:val="24"/>
          <w:szCs w:val="24"/>
        </w:rPr>
        <w:t>zł</w:t>
      </w:r>
      <w:r w:rsidRPr="00AF326A">
        <w:rPr>
          <w:rFonts w:ascii="Times New Roman" w:hAnsi="Times New Roman" w:cs="Times New Roman"/>
          <w:sz w:val="24"/>
          <w:szCs w:val="24"/>
        </w:rPr>
        <w:t xml:space="preserve"> </w:t>
      </w:r>
      <w:r w:rsidR="00087422" w:rsidRPr="00AF326A">
        <w:rPr>
          <w:rFonts w:ascii="Times New Roman" w:hAnsi="Times New Roman" w:cs="Times New Roman"/>
          <w:sz w:val="24"/>
          <w:szCs w:val="24"/>
        </w:rPr>
        <w:t>(</w:t>
      </w:r>
      <w:r w:rsidR="00132E18" w:rsidRPr="00AF326A">
        <w:rPr>
          <w:rFonts w:ascii="Times New Roman" w:hAnsi="Times New Roman" w:cs="Times New Roman"/>
          <w:sz w:val="24"/>
          <w:szCs w:val="24"/>
        </w:rPr>
        <w:t>słownie:</w:t>
      </w:r>
      <w:r w:rsidRPr="00AF326A">
        <w:rPr>
          <w:rFonts w:ascii="Times New Roman" w:hAnsi="Times New Roman" w:cs="Times New Roman"/>
          <w:sz w:val="24"/>
          <w:szCs w:val="24"/>
        </w:rPr>
        <w:t>........................</w:t>
      </w:r>
      <w:r w:rsidR="00132E18" w:rsidRPr="00AF326A">
        <w:rPr>
          <w:rFonts w:ascii="Times New Roman" w:hAnsi="Times New Roman" w:cs="Times New Roman"/>
          <w:sz w:val="24"/>
          <w:szCs w:val="24"/>
        </w:rPr>
        <w:t>................</w:t>
      </w:r>
      <w:r w:rsidR="00C46494" w:rsidRPr="00AF326A">
        <w:rPr>
          <w:rFonts w:ascii="Times New Roman" w:hAnsi="Times New Roman" w:cs="Times New Roman"/>
          <w:sz w:val="24"/>
          <w:szCs w:val="24"/>
        </w:rPr>
        <w:t xml:space="preserve"> </w:t>
      </w:r>
      <w:r w:rsidR="006262C7">
        <w:rPr>
          <w:rFonts w:ascii="Times New Roman" w:hAnsi="Times New Roman" w:cs="Times New Roman"/>
          <w:sz w:val="24"/>
          <w:szCs w:val="24"/>
        </w:rPr>
        <w:t>zł)</w:t>
      </w:r>
      <w:r w:rsidR="006262C7" w:rsidRPr="00AF326A">
        <w:rPr>
          <w:rFonts w:ascii="Times New Roman" w:hAnsi="Times New Roman" w:cs="Times New Roman"/>
          <w:sz w:val="24"/>
          <w:szCs w:val="24"/>
        </w:rPr>
        <w:t xml:space="preserve"> </w:t>
      </w:r>
      <w:r w:rsidR="00AF326A" w:rsidRPr="00AF326A">
        <w:rPr>
          <w:rFonts w:ascii="Times New Roman" w:hAnsi="Times New Roman" w:cs="Times New Roman"/>
          <w:sz w:val="24"/>
          <w:szCs w:val="24"/>
        </w:rPr>
        <w:t>i zostało wniesione przez Wykonawcę w formie ……….</w:t>
      </w:r>
    </w:p>
    <w:p w:rsidR="00821A0F" w:rsidRPr="00AE0A8E" w:rsidRDefault="00821A0F" w:rsidP="00AF326A">
      <w:pPr>
        <w:pStyle w:val="Akapitzlist"/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A8E">
        <w:rPr>
          <w:rFonts w:ascii="Times New Roman" w:hAnsi="Times New Roman" w:cs="Times New Roman"/>
          <w:sz w:val="24"/>
          <w:szCs w:val="24"/>
        </w:rPr>
        <w:t>Zabezpieczenie będzie zwrócone Wykonawcy w następujący sposób:</w:t>
      </w:r>
    </w:p>
    <w:p w:rsidR="00821A0F" w:rsidRPr="00287285" w:rsidRDefault="00AE0A8E" w:rsidP="00892BB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– </w:t>
      </w:r>
      <w:r w:rsidR="00821A0F" w:rsidRPr="00DD6FF3">
        <w:rPr>
          <w:rFonts w:ascii="Times New Roman" w:hAnsi="Times New Roman" w:cs="Times New Roman"/>
          <w:sz w:val="24"/>
          <w:szCs w:val="24"/>
        </w:rPr>
        <w:t>70% kwoty zabezpieczenia nie później niż 30 dni od daty podpisania protokołu odbioru końcowego robót nie zawierającego wad, o których mowa w § 11 ust. 4 wraz dostarczeniem Zamawiającemu zaświadczenia o nie wnoszeniu sprze</w:t>
      </w:r>
      <w:r>
        <w:rPr>
          <w:rFonts w:ascii="Times New Roman" w:hAnsi="Times New Roman" w:cs="Times New Roman"/>
          <w:sz w:val="24"/>
          <w:szCs w:val="24"/>
        </w:rPr>
        <w:t>ciwu na złożone zawiadomienie o </w:t>
      </w:r>
      <w:r w:rsidR="00821A0F" w:rsidRPr="00DD6FF3">
        <w:rPr>
          <w:rFonts w:ascii="Times New Roman" w:hAnsi="Times New Roman" w:cs="Times New Roman"/>
          <w:sz w:val="24"/>
          <w:szCs w:val="24"/>
        </w:rPr>
        <w:t xml:space="preserve">zakończeniu robót, zgodnie </w:t>
      </w:r>
      <w:r w:rsidR="00C3648A">
        <w:rPr>
          <w:rFonts w:ascii="Times New Roman" w:hAnsi="Times New Roman" w:cs="Times New Roman"/>
          <w:sz w:val="24"/>
          <w:szCs w:val="24"/>
        </w:rPr>
        <w:t>z zapisami ujętymi w § 5 pkt. c</w:t>
      </w:r>
    </w:p>
    <w:p w:rsidR="00821A0F" w:rsidRPr="00287285" w:rsidRDefault="00AE0A8E" w:rsidP="00892BB2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– </w:t>
      </w:r>
      <w:r w:rsidR="00821A0F" w:rsidRPr="00DD6FF3">
        <w:rPr>
          <w:rFonts w:ascii="Times New Roman" w:hAnsi="Times New Roman" w:cs="Times New Roman"/>
          <w:sz w:val="24"/>
          <w:szCs w:val="24"/>
        </w:rPr>
        <w:t>30% zostanie zwrócone w ciągu 15 dni po upływie okresu rękojmi za wady lub gwarancji.</w:t>
      </w:r>
    </w:p>
    <w:p w:rsidR="00821A0F" w:rsidRPr="00287285" w:rsidRDefault="00821A0F" w:rsidP="00892BB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285">
        <w:rPr>
          <w:rFonts w:ascii="Times New Roman" w:hAnsi="Times New Roman" w:cs="Times New Roman"/>
          <w:b/>
          <w:sz w:val="24"/>
          <w:szCs w:val="24"/>
        </w:rPr>
        <w:t>§ 13</w:t>
      </w:r>
    </w:p>
    <w:p w:rsidR="006B1B76" w:rsidRPr="00040686" w:rsidRDefault="00821A0F" w:rsidP="00892BB2">
      <w:pPr>
        <w:pStyle w:val="Akapitzlist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76">
        <w:rPr>
          <w:rFonts w:ascii="Times New Roman" w:hAnsi="Times New Roman" w:cs="Times New Roman"/>
          <w:sz w:val="24"/>
          <w:szCs w:val="24"/>
        </w:rPr>
        <w:t xml:space="preserve">Wykonawca udziela Zamawiającemu pisemnej gwarancji na wykonany Przedmiot Umowy (niezależnie od okresu gwarancji udzielonych przez producentów) na okres </w:t>
      </w:r>
      <w:r w:rsidRPr="00235263">
        <w:rPr>
          <w:rFonts w:ascii="Times New Roman" w:hAnsi="Times New Roman" w:cs="Times New Roman"/>
          <w:b/>
          <w:sz w:val="24"/>
          <w:szCs w:val="24"/>
        </w:rPr>
        <w:t>……</w:t>
      </w:r>
      <w:r w:rsidRPr="006B1B76">
        <w:rPr>
          <w:rFonts w:ascii="Times New Roman" w:hAnsi="Times New Roman" w:cs="Times New Roman"/>
          <w:sz w:val="24"/>
          <w:szCs w:val="24"/>
        </w:rPr>
        <w:t xml:space="preserve"> miesięcy </w:t>
      </w:r>
      <w:r w:rsidRPr="006B1B76">
        <w:rPr>
          <w:rFonts w:ascii="Times New Roman" w:hAnsi="Times New Roman" w:cs="Times New Roman"/>
          <w:sz w:val="24"/>
          <w:szCs w:val="24"/>
        </w:rPr>
        <w:lastRenderedPageBreak/>
        <w:t>począwszy od daty protokolarnego końcowego odbioru robót nie zawierającego wad, o których mowa w § 11 ust. 4 Umowy oraz dostarczeniem zaświadczenia o nie wnoszeniu sprzeciwu na złożone zawiadomienie o zakończeniu robót, zgodnie z wymogami prawa budowlanego (o ile będzie wymagane przez właściwe organy). Okres rękojmi jest tożsamy z okresem gwarancji.</w:t>
      </w:r>
    </w:p>
    <w:p w:rsidR="006B1B76" w:rsidRPr="006B1B76" w:rsidRDefault="00821A0F" w:rsidP="00892BB2">
      <w:pPr>
        <w:pStyle w:val="Akapitzlist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76">
        <w:rPr>
          <w:rFonts w:ascii="Times New Roman" w:hAnsi="Times New Roman" w:cs="Times New Roman"/>
          <w:sz w:val="24"/>
          <w:szCs w:val="24"/>
        </w:rPr>
        <w:t xml:space="preserve">W okresie gwarancji Wykonawca zobowiązany jest do usunięcia wad/usterek Przedmiotu Umowy w terminie do 7 dni od daty powiadomienia, </w:t>
      </w:r>
      <w:r w:rsidR="00B652B8" w:rsidRPr="006B1B76">
        <w:rPr>
          <w:rFonts w:ascii="Times New Roman" w:hAnsi="Times New Roman" w:cs="Times New Roman"/>
          <w:sz w:val="24"/>
          <w:szCs w:val="24"/>
        </w:rPr>
        <w:t>chyba, że</w:t>
      </w:r>
      <w:r w:rsidRPr="006B1B76">
        <w:rPr>
          <w:rFonts w:ascii="Times New Roman" w:hAnsi="Times New Roman" w:cs="Times New Roman"/>
          <w:sz w:val="24"/>
          <w:szCs w:val="24"/>
        </w:rPr>
        <w:t xml:space="preserve"> Zamawiający ustali inny dłuższy termin.</w:t>
      </w:r>
    </w:p>
    <w:p w:rsidR="006B1B76" w:rsidRPr="006B1B76" w:rsidRDefault="00821A0F" w:rsidP="00892BB2">
      <w:pPr>
        <w:pStyle w:val="Akapitzlist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76">
        <w:rPr>
          <w:rFonts w:ascii="Times New Roman" w:hAnsi="Times New Roman" w:cs="Times New Roman"/>
          <w:sz w:val="24"/>
          <w:szCs w:val="24"/>
        </w:rPr>
        <w:t>Jeśli Wykonawca nie usunie wad w terminie określonym w ust. 2, to Zamawiający może zlecić usunięcie wad stronie trzeciej na koszt Wykonawcy. W tym przypadku koszty usuwania wad będą pokrywane z zatrzymanej kwoty będącej zabezpieczeniem należytego wykonania umowy z tytułu rękojmi za wady.</w:t>
      </w:r>
    </w:p>
    <w:p w:rsidR="006B1B76" w:rsidRPr="006B1B76" w:rsidRDefault="00821A0F" w:rsidP="00892BB2">
      <w:pPr>
        <w:pStyle w:val="Akapitzlist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76">
        <w:rPr>
          <w:rFonts w:ascii="Times New Roman" w:hAnsi="Times New Roman" w:cs="Times New Roman"/>
          <w:sz w:val="24"/>
          <w:szCs w:val="24"/>
        </w:rPr>
        <w:t xml:space="preserve">Zamawiający może dochodzić roszczeń z tytułu rękojmi i gwarancji także po terminie określonym w </w:t>
      </w:r>
      <w:r w:rsidR="00B652B8" w:rsidRPr="006B1B76">
        <w:rPr>
          <w:rFonts w:ascii="Times New Roman" w:hAnsi="Times New Roman" w:cs="Times New Roman"/>
          <w:sz w:val="24"/>
          <w:szCs w:val="24"/>
        </w:rPr>
        <w:t>ust., 1 jeżeli</w:t>
      </w:r>
      <w:r w:rsidRPr="006B1B76">
        <w:rPr>
          <w:rFonts w:ascii="Times New Roman" w:hAnsi="Times New Roman" w:cs="Times New Roman"/>
          <w:sz w:val="24"/>
          <w:szCs w:val="24"/>
        </w:rPr>
        <w:t xml:space="preserve"> wada/ usterka została zgłoszona przed upływem tego terminu.</w:t>
      </w:r>
    </w:p>
    <w:p w:rsidR="006B1B76" w:rsidRPr="006B1B76" w:rsidRDefault="00821A0F" w:rsidP="00892BB2">
      <w:pPr>
        <w:pStyle w:val="Akapitzlist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76">
        <w:rPr>
          <w:rFonts w:ascii="Times New Roman" w:hAnsi="Times New Roman" w:cs="Times New Roman"/>
          <w:sz w:val="24"/>
          <w:szCs w:val="24"/>
        </w:rPr>
        <w:t>Okres gwarancji i rękojmi ulega wydłużeniu o czas usuwania wad.</w:t>
      </w:r>
    </w:p>
    <w:p w:rsidR="00821A0F" w:rsidRPr="006B1B76" w:rsidRDefault="00821A0F" w:rsidP="00892BB2">
      <w:pPr>
        <w:pStyle w:val="Akapitzlist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76">
        <w:rPr>
          <w:rFonts w:ascii="Times New Roman" w:hAnsi="Times New Roman" w:cs="Times New Roman"/>
          <w:sz w:val="24"/>
          <w:szCs w:val="24"/>
        </w:rPr>
        <w:t>Szczegółowe warunki gwarancji o treści zgodnej z Załącznikiem nr 5 – oświadczenie gwarancyjne na roboty budowlane, Wykonawca wyda Zamawiającemu w dniu odbioru końcowego.</w:t>
      </w:r>
    </w:p>
    <w:p w:rsidR="00821A0F" w:rsidRPr="006B1B76" w:rsidRDefault="00821A0F" w:rsidP="00892B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B76">
        <w:rPr>
          <w:rFonts w:ascii="Times New Roman" w:hAnsi="Times New Roman" w:cs="Times New Roman"/>
          <w:b/>
          <w:sz w:val="24"/>
          <w:szCs w:val="24"/>
        </w:rPr>
        <w:t>§ 14</w:t>
      </w:r>
    </w:p>
    <w:p w:rsidR="00294685" w:rsidRPr="00294685" w:rsidRDefault="00265205" w:rsidP="00892BB2">
      <w:pPr>
        <w:pStyle w:val="Akapitzlist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205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:rsidR="00294685" w:rsidRPr="00294685" w:rsidRDefault="00265205" w:rsidP="00892BB2">
      <w:pPr>
        <w:pStyle w:val="Akapitzlist"/>
        <w:numPr>
          <w:ilvl w:val="1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685">
        <w:rPr>
          <w:rFonts w:ascii="Times New Roman" w:hAnsi="Times New Roman" w:cs="Times New Roman"/>
          <w:sz w:val="24"/>
          <w:szCs w:val="24"/>
        </w:rPr>
        <w:t>za odstąpienie od Umowy, z przyczyn zawinionych przez Wykonawcę – w wysokości 20% wynagrodzenia brutto określonego w § 3 ust.1 Umowy,</w:t>
      </w:r>
    </w:p>
    <w:p w:rsidR="00294685" w:rsidRPr="00294685" w:rsidRDefault="00265205" w:rsidP="00892BB2">
      <w:pPr>
        <w:pStyle w:val="Akapitzlist"/>
        <w:numPr>
          <w:ilvl w:val="1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685">
        <w:rPr>
          <w:rFonts w:ascii="Times New Roman" w:hAnsi="Times New Roman" w:cs="Times New Roman"/>
          <w:sz w:val="24"/>
          <w:szCs w:val="24"/>
        </w:rPr>
        <w:t xml:space="preserve">za zwłokę w wykonaniu Przedmiotu Umowy - w wysokości 0,1% wynagrodzenia brutto określonego w § 3 ust.1 Umowy, za każdy rozpoczęty dzień zwłoki w stosunku do </w:t>
      </w:r>
      <w:r w:rsidR="00C3648A">
        <w:rPr>
          <w:rFonts w:ascii="Times New Roman" w:hAnsi="Times New Roman" w:cs="Times New Roman"/>
          <w:sz w:val="24"/>
          <w:szCs w:val="24"/>
        </w:rPr>
        <w:t>terminu określonego w § 5 pkt. b</w:t>
      </w:r>
    </w:p>
    <w:p w:rsidR="00294685" w:rsidRPr="00294685" w:rsidRDefault="00265205" w:rsidP="00892BB2">
      <w:pPr>
        <w:pStyle w:val="Akapitzlist"/>
        <w:numPr>
          <w:ilvl w:val="1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685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– w wysokości 0,5% wynagrodzenia brutto określonego w § 3 ust.1 Umowy, za każdy rozpoczęty dzień zwłoki liczonej od dnia wyznaczonego na usunięcie wad,</w:t>
      </w:r>
    </w:p>
    <w:p w:rsidR="00294685" w:rsidRPr="00294685" w:rsidRDefault="00265205" w:rsidP="00892BB2">
      <w:pPr>
        <w:pStyle w:val="Akapitzlist"/>
        <w:numPr>
          <w:ilvl w:val="1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685">
        <w:rPr>
          <w:rFonts w:ascii="Times New Roman" w:hAnsi="Times New Roman" w:cs="Times New Roman"/>
          <w:sz w:val="24"/>
          <w:szCs w:val="24"/>
        </w:rPr>
        <w:t>za brak zapłaty lub nieterminową zapłatę wynagrodzenia należnego podwykonawcom lub dalszym podwykonawcom, w przypadku bezpośredniej zapłaty, w wysokości 0,1% wynagrodzenia brutto należnego podwykonawcy lub dalszemu podwykonawcy, za każdy rozpoczęty dzień zwłoki liczonej od dnia następnego po terminie płatności,</w:t>
      </w:r>
    </w:p>
    <w:p w:rsidR="00294685" w:rsidRPr="00294685" w:rsidRDefault="00265205" w:rsidP="00892BB2">
      <w:pPr>
        <w:pStyle w:val="Akapitzlist"/>
        <w:numPr>
          <w:ilvl w:val="1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685">
        <w:rPr>
          <w:rFonts w:ascii="Times New Roman" w:hAnsi="Times New Roman" w:cs="Times New Roman"/>
          <w:sz w:val="24"/>
          <w:szCs w:val="24"/>
        </w:rPr>
        <w:t xml:space="preserve">za nieprzedłożenie do zaakceptowania projektu umowy o podwykonawstwo, której przedmiotem są roboty z zakresu Przedmiotu niniejszej Umowy, lub projektu jej zmiany - na </w:t>
      </w:r>
      <w:r w:rsidRPr="00294685">
        <w:rPr>
          <w:rFonts w:ascii="Times New Roman" w:hAnsi="Times New Roman" w:cs="Times New Roman"/>
          <w:sz w:val="24"/>
          <w:szCs w:val="24"/>
        </w:rPr>
        <w:lastRenderedPageBreak/>
        <w:t>zasadach określonych w § 2 Umowy - w wysokości 10.000,00 zł brutto (słownie zł: dziesięć tysięcy złotych 00/100 brutto),</w:t>
      </w:r>
    </w:p>
    <w:p w:rsidR="00294685" w:rsidRPr="00294685" w:rsidRDefault="00265205" w:rsidP="00892BB2">
      <w:pPr>
        <w:pStyle w:val="Akapitzlist"/>
        <w:numPr>
          <w:ilvl w:val="1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685">
        <w:rPr>
          <w:rFonts w:ascii="Times New Roman" w:hAnsi="Times New Roman" w:cs="Times New Roman"/>
          <w:sz w:val="24"/>
          <w:szCs w:val="24"/>
        </w:rPr>
        <w:t>za nieprzedłożenie poświadczonej za zgod</w:t>
      </w:r>
      <w:r w:rsidR="00294685">
        <w:rPr>
          <w:rFonts w:ascii="Times New Roman" w:hAnsi="Times New Roman" w:cs="Times New Roman"/>
          <w:sz w:val="24"/>
          <w:szCs w:val="24"/>
        </w:rPr>
        <w:t>ność z oryginałem kopii umowy o </w:t>
      </w:r>
      <w:r w:rsidRPr="00294685">
        <w:rPr>
          <w:rFonts w:ascii="Times New Roman" w:hAnsi="Times New Roman" w:cs="Times New Roman"/>
          <w:sz w:val="24"/>
          <w:szCs w:val="24"/>
        </w:rPr>
        <w:t>podwykonawstwo lub jej zmiany - na zasad</w:t>
      </w:r>
      <w:r w:rsidR="00294685">
        <w:rPr>
          <w:rFonts w:ascii="Times New Roman" w:hAnsi="Times New Roman" w:cs="Times New Roman"/>
          <w:sz w:val="24"/>
          <w:szCs w:val="24"/>
        </w:rPr>
        <w:t>ach określonych w § 2 Umowy – w </w:t>
      </w:r>
      <w:r w:rsidRPr="00294685">
        <w:rPr>
          <w:rFonts w:ascii="Times New Roman" w:hAnsi="Times New Roman" w:cs="Times New Roman"/>
          <w:sz w:val="24"/>
          <w:szCs w:val="24"/>
        </w:rPr>
        <w:t>wysokości 10.000,00 zł brutto, (słownie zł: dziesięć tysięcy złotych 00/100 brutto),</w:t>
      </w:r>
    </w:p>
    <w:p w:rsidR="00294685" w:rsidRPr="00294685" w:rsidRDefault="00265205" w:rsidP="00892BB2">
      <w:pPr>
        <w:pStyle w:val="Akapitzlist"/>
        <w:numPr>
          <w:ilvl w:val="1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685">
        <w:rPr>
          <w:rFonts w:ascii="Times New Roman" w:hAnsi="Times New Roman" w:cs="Times New Roman"/>
          <w:sz w:val="24"/>
          <w:szCs w:val="24"/>
        </w:rPr>
        <w:t>za brak zmiany umowy o podwykonawstwo w zakresie terminu za</w:t>
      </w:r>
      <w:r w:rsidR="00294685">
        <w:rPr>
          <w:rFonts w:ascii="Times New Roman" w:hAnsi="Times New Roman" w:cs="Times New Roman"/>
          <w:sz w:val="24"/>
          <w:szCs w:val="24"/>
        </w:rPr>
        <w:t>płaty – w wysokości 1 </w:t>
      </w:r>
      <w:r w:rsidRPr="00294685">
        <w:rPr>
          <w:rFonts w:ascii="Times New Roman" w:hAnsi="Times New Roman" w:cs="Times New Roman"/>
          <w:sz w:val="24"/>
          <w:szCs w:val="24"/>
        </w:rPr>
        <w:t>000,00 zł brutto, (słownie zł: jeden tysiąc złotych 00/100 brutto).</w:t>
      </w:r>
    </w:p>
    <w:p w:rsidR="00294685" w:rsidRPr="00294685" w:rsidRDefault="00265205" w:rsidP="00892BB2">
      <w:pPr>
        <w:pStyle w:val="Akapitzlist"/>
        <w:numPr>
          <w:ilvl w:val="1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685">
        <w:rPr>
          <w:rFonts w:ascii="Times New Roman" w:hAnsi="Times New Roman" w:cs="Times New Roman"/>
          <w:sz w:val="24"/>
          <w:szCs w:val="24"/>
        </w:rPr>
        <w:t>za brak przedłożenia wykazów, o których mowa w § 8 us</w:t>
      </w:r>
      <w:r w:rsidR="00294685">
        <w:rPr>
          <w:rFonts w:ascii="Times New Roman" w:hAnsi="Times New Roman" w:cs="Times New Roman"/>
          <w:sz w:val="24"/>
          <w:szCs w:val="24"/>
        </w:rPr>
        <w:t>t. 4 lub ust. 5 – w wysokości 5 </w:t>
      </w:r>
      <w:r w:rsidRPr="00294685">
        <w:rPr>
          <w:rFonts w:ascii="Times New Roman" w:hAnsi="Times New Roman" w:cs="Times New Roman"/>
          <w:sz w:val="24"/>
          <w:szCs w:val="24"/>
        </w:rPr>
        <w:t>000,00 zł brutto (słownie zł: pięć tysięcy złotych 00/100 brutto) za każdy stwierdzony p</w:t>
      </w:r>
      <w:r w:rsidR="00C3648A">
        <w:rPr>
          <w:rFonts w:ascii="Times New Roman" w:hAnsi="Times New Roman" w:cs="Times New Roman"/>
          <w:sz w:val="24"/>
          <w:szCs w:val="24"/>
        </w:rPr>
        <w:t>rzypadek nieprzedłożenia wykazu,</w:t>
      </w:r>
    </w:p>
    <w:p w:rsidR="00265205" w:rsidRPr="00294685" w:rsidRDefault="00265205" w:rsidP="00892BB2">
      <w:pPr>
        <w:pStyle w:val="Akapitzlist"/>
        <w:numPr>
          <w:ilvl w:val="1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685">
        <w:rPr>
          <w:rFonts w:ascii="Times New Roman" w:hAnsi="Times New Roman" w:cs="Times New Roman"/>
          <w:sz w:val="24"/>
          <w:szCs w:val="24"/>
        </w:rPr>
        <w:t>za każdorazowy brak (w okresie trwania gwarancji i rękojmi) wykonania lub nieterminowe wykonanie serwisu gwarancyjnego, konserwacji lub czynności obsługi bieżącej instalacji i urządzeń technicznych zainstalowanych w obiekcie, zgodnie z załączonym do Umowy Oświadczeniem gwarancyjnym, w wysokości 0,10% łącznego wynagrodzenia brutto określonego w § 3 ust.1 Umowy (dla każdego urządzenia, instalacji i systemu niezależnie). (Zamawiający uprawniony jest do naliczenia kary również w sytuacji, gdy zlecił dokonanie powyższych czynności stronie trzeciej na warunkach określonych w § 13 ust. 3).</w:t>
      </w:r>
    </w:p>
    <w:p w:rsidR="003306D0" w:rsidRPr="003306D0" w:rsidRDefault="00265205" w:rsidP="00081FF4">
      <w:pPr>
        <w:pStyle w:val="Akapitzlist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6D0">
        <w:rPr>
          <w:rFonts w:ascii="Times New Roman" w:hAnsi="Times New Roman" w:cs="Times New Roman"/>
          <w:sz w:val="24"/>
          <w:szCs w:val="24"/>
        </w:rPr>
        <w:t>Maksymalna wysokość kar nie może przekroczyć 20% łącznego wynagrodzenia brutto określonego w § 3 ust.1 Umowy.</w:t>
      </w:r>
    </w:p>
    <w:p w:rsidR="003306D0" w:rsidRPr="003306D0" w:rsidRDefault="00265205" w:rsidP="00081FF4">
      <w:pPr>
        <w:pStyle w:val="Akapitzlist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6D0">
        <w:rPr>
          <w:rFonts w:ascii="Times New Roman" w:hAnsi="Times New Roman" w:cs="Times New Roman"/>
          <w:sz w:val="24"/>
          <w:szCs w:val="24"/>
        </w:rPr>
        <w:t>Zamawiający jest upoważniony do potrącania kar umownych naliczanych zgodnie z ust.1 z faktur wystawianych przez Wykonawcę po pisemnym uzasadnieniu ich potrącenia przez Zamawiającego.</w:t>
      </w:r>
    </w:p>
    <w:p w:rsidR="003306D0" w:rsidRPr="003306D0" w:rsidRDefault="00265205" w:rsidP="00081FF4">
      <w:pPr>
        <w:pStyle w:val="Akapitzlist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6D0">
        <w:rPr>
          <w:rFonts w:ascii="Times New Roman" w:hAnsi="Times New Roman" w:cs="Times New Roman"/>
          <w:sz w:val="24"/>
          <w:szCs w:val="24"/>
        </w:rPr>
        <w:t>W przypadku, gdy wartość naliczonych kar umownych przewyższa wierzytelności należne Wykonawcy, Wykonawca zobowiązany jest do zapłaty kary umownej w terminie 14 dni od wystąpienia z żądaniem zapłaty przez Zamawiającego.</w:t>
      </w:r>
    </w:p>
    <w:p w:rsidR="003306D0" w:rsidRPr="003306D0" w:rsidRDefault="00265205" w:rsidP="00081FF4">
      <w:pPr>
        <w:pStyle w:val="Akapitzlist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6D0">
        <w:rPr>
          <w:rFonts w:ascii="Times New Roman" w:hAnsi="Times New Roman" w:cs="Times New Roman"/>
          <w:sz w:val="24"/>
          <w:szCs w:val="24"/>
        </w:rPr>
        <w:t>Jeżeli kara umowna nie pokrywa poniesionej szkody, Zamawiający może dochodzić odszkodowania uzupełniającego na zasadach ogólnych Kodeksu Cywilnego.</w:t>
      </w:r>
    </w:p>
    <w:p w:rsidR="00265205" w:rsidRPr="003306D0" w:rsidRDefault="00265205" w:rsidP="00081FF4">
      <w:pPr>
        <w:pStyle w:val="Akapitzlist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6D0">
        <w:rPr>
          <w:rFonts w:ascii="Times New Roman" w:hAnsi="Times New Roman" w:cs="Times New Roman"/>
          <w:sz w:val="24"/>
          <w:szCs w:val="24"/>
        </w:rPr>
        <w:t>Za zwłokę w zapłacie wynagrodzenia przysługującego Wykonawcy Zamawiający zapłaci odsetki w wysokości ustawowej.</w:t>
      </w:r>
    </w:p>
    <w:p w:rsidR="00821A0F" w:rsidRPr="003306D0" w:rsidRDefault="00821A0F" w:rsidP="00892B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6D0">
        <w:rPr>
          <w:rFonts w:ascii="Times New Roman" w:hAnsi="Times New Roman" w:cs="Times New Roman"/>
          <w:b/>
          <w:sz w:val="24"/>
          <w:szCs w:val="24"/>
        </w:rPr>
        <w:t>§ 15</w:t>
      </w:r>
    </w:p>
    <w:p w:rsidR="00EA12B7" w:rsidRPr="0045285A" w:rsidRDefault="00821A0F" w:rsidP="00892BB2">
      <w:pPr>
        <w:pStyle w:val="Akapitzlist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85A">
        <w:rPr>
          <w:rFonts w:ascii="Times New Roman" w:hAnsi="Times New Roman" w:cs="Times New Roman"/>
          <w:sz w:val="24"/>
          <w:szCs w:val="24"/>
        </w:rPr>
        <w:t>Zamawiający może odstąpić od Umowy w przypadku:</w:t>
      </w:r>
    </w:p>
    <w:p w:rsidR="00EA12B7" w:rsidRPr="00B60FDF" w:rsidRDefault="00821A0F" w:rsidP="00892BB2">
      <w:pPr>
        <w:pStyle w:val="Akapitzlist"/>
        <w:numPr>
          <w:ilvl w:val="1"/>
          <w:numId w:val="1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2B7">
        <w:rPr>
          <w:rFonts w:ascii="Times New Roman" w:hAnsi="Times New Roman" w:cs="Times New Roman"/>
          <w:sz w:val="24"/>
          <w:szCs w:val="24"/>
        </w:rPr>
        <w:t xml:space="preserve">zwłoki Wykonawcy w realizacji Przedmiotu Umowy wynoszącej </w:t>
      </w:r>
      <w:r w:rsidR="00A328DB">
        <w:rPr>
          <w:rFonts w:ascii="Times New Roman" w:hAnsi="Times New Roman" w:cs="Times New Roman"/>
          <w:sz w:val="24"/>
          <w:szCs w:val="24"/>
        </w:rPr>
        <w:t>7</w:t>
      </w:r>
      <w:r w:rsidRPr="00EA12B7">
        <w:rPr>
          <w:rFonts w:ascii="Times New Roman" w:hAnsi="Times New Roman" w:cs="Times New Roman"/>
          <w:sz w:val="24"/>
          <w:szCs w:val="24"/>
        </w:rPr>
        <w:t xml:space="preserve"> dni w stosunku do które</w:t>
      </w:r>
      <w:r w:rsidR="00D367C1">
        <w:rPr>
          <w:rFonts w:ascii="Times New Roman" w:hAnsi="Times New Roman" w:cs="Times New Roman"/>
          <w:sz w:val="24"/>
          <w:szCs w:val="24"/>
        </w:rPr>
        <w:t>gokolwiek z terminów określonych</w:t>
      </w:r>
      <w:r w:rsidRPr="00EA12B7">
        <w:rPr>
          <w:rFonts w:ascii="Times New Roman" w:hAnsi="Times New Roman" w:cs="Times New Roman"/>
          <w:sz w:val="24"/>
          <w:szCs w:val="24"/>
        </w:rPr>
        <w:t xml:space="preserve"> w § 5,</w:t>
      </w:r>
    </w:p>
    <w:p w:rsidR="00EA12B7" w:rsidRPr="00B60FDF" w:rsidRDefault="00821A0F" w:rsidP="00892BB2">
      <w:pPr>
        <w:pStyle w:val="Akapitzlist"/>
        <w:numPr>
          <w:ilvl w:val="1"/>
          <w:numId w:val="1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2B7">
        <w:rPr>
          <w:rFonts w:ascii="Times New Roman" w:hAnsi="Times New Roman" w:cs="Times New Roman"/>
          <w:sz w:val="24"/>
          <w:szCs w:val="24"/>
        </w:rPr>
        <w:lastRenderedPageBreak/>
        <w:t>gdy Wykonawca pomimo uprzednich pisemnych zastrzeżeń inspektora nadzoru uchyla si</w:t>
      </w:r>
      <w:r w:rsidR="006E5B30">
        <w:rPr>
          <w:rFonts w:ascii="Times New Roman" w:hAnsi="Times New Roman" w:cs="Times New Roman"/>
          <w:sz w:val="24"/>
          <w:szCs w:val="24"/>
        </w:rPr>
        <w:t>ę</w:t>
      </w:r>
      <w:r w:rsidR="00A328DB">
        <w:rPr>
          <w:rFonts w:ascii="Times New Roman" w:hAnsi="Times New Roman" w:cs="Times New Roman"/>
          <w:sz w:val="24"/>
          <w:szCs w:val="24"/>
        </w:rPr>
        <w:t xml:space="preserve"> - w terminie przekraczającym 5</w:t>
      </w:r>
      <w:r w:rsidRPr="00EA12B7">
        <w:rPr>
          <w:rFonts w:ascii="Times New Roman" w:hAnsi="Times New Roman" w:cs="Times New Roman"/>
          <w:sz w:val="24"/>
          <w:szCs w:val="24"/>
        </w:rPr>
        <w:t xml:space="preserve"> dni - od wykonania robót zgodnie z warunkami Umowy, warunkami technicznymi realizacji robót lub w rażący sposób zaniedbuje zobowiązania umowne,</w:t>
      </w:r>
    </w:p>
    <w:p w:rsidR="0045285A" w:rsidRPr="00B60FDF" w:rsidRDefault="00821A0F" w:rsidP="00892BB2">
      <w:pPr>
        <w:pStyle w:val="Akapitzlist"/>
        <w:numPr>
          <w:ilvl w:val="1"/>
          <w:numId w:val="18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2B7">
        <w:rPr>
          <w:rFonts w:ascii="Times New Roman" w:hAnsi="Times New Roman" w:cs="Times New Roman"/>
          <w:sz w:val="24"/>
          <w:szCs w:val="24"/>
        </w:rPr>
        <w:t>braku postępu robót</w:t>
      </w:r>
      <w:r w:rsidR="0096677F">
        <w:rPr>
          <w:rFonts w:ascii="Times New Roman" w:hAnsi="Times New Roman" w:cs="Times New Roman"/>
          <w:sz w:val="24"/>
          <w:szCs w:val="24"/>
        </w:rPr>
        <w:t>, udokumentowany</w:t>
      </w:r>
      <w:r w:rsidR="00B10A72">
        <w:rPr>
          <w:rFonts w:ascii="Times New Roman" w:hAnsi="Times New Roman" w:cs="Times New Roman"/>
          <w:sz w:val="24"/>
          <w:szCs w:val="24"/>
        </w:rPr>
        <w:t xml:space="preserve"> </w:t>
      </w:r>
      <w:r w:rsidRPr="00EA12B7">
        <w:rPr>
          <w:rFonts w:ascii="Times New Roman" w:hAnsi="Times New Roman" w:cs="Times New Roman"/>
          <w:sz w:val="24"/>
          <w:szCs w:val="24"/>
        </w:rPr>
        <w:t xml:space="preserve">wpisem Nadzoru Inwestorskiego do Dziennika </w:t>
      </w:r>
      <w:r w:rsidR="00B652B8" w:rsidRPr="00EA12B7">
        <w:rPr>
          <w:rFonts w:ascii="Times New Roman" w:hAnsi="Times New Roman" w:cs="Times New Roman"/>
          <w:sz w:val="24"/>
          <w:szCs w:val="24"/>
        </w:rPr>
        <w:t>Budowy, w</w:t>
      </w:r>
      <w:r w:rsidRPr="00EA12B7">
        <w:rPr>
          <w:rFonts w:ascii="Times New Roman" w:hAnsi="Times New Roman" w:cs="Times New Roman"/>
          <w:sz w:val="24"/>
          <w:szCs w:val="24"/>
        </w:rPr>
        <w:t xml:space="preserve"> sytuacji, gdy wskutek tak powstałego opóźnienia nie jest prawdopodobne, żeby Wykonawca zdołał ukończyć przedmiot umowy w term</w:t>
      </w:r>
      <w:r w:rsidR="00C3648A">
        <w:rPr>
          <w:rFonts w:ascii="Times New Roman" w:hAnsi="Times New Roman" w:cs="Times New Roman"/>
          <w:sz w:val="24"/>
          <w:szCs w:val="24"/>
        </w:rPr>
        <w:t>inie, o którym mowa w §5 pkt</w:t>
      </w:r>
      <w:r w:rsidR="00EA12B7">
        <w:rPr>
          <w:rFonts w:ascii="Times New Roman" w:hAnsi="Times New Roman" w:cs="Times New Roman"/>
          <w:sz w:val="24"/>
          <w:szCs w:val="24"/>
        </w:rPr>
        <w:t>. b</w:t>
      </w:r>
      <w:r w:rsidR="00C3648A">
        <w:rPr>
          <w:rFonts w:ascii="Times New Roman" w:hAnsi="Times New Roman" w:cs="Times New Roman"/>
          <w:sz w:val="24"/>
          <w:szCs w:val="24"/>
        </w:rPr>
        <w:t>)</w:t>
      </w:r>
      <w:r w:rsidR="00EA12B7">
        <w:rPr>
          <w:rFonts w:ascii="Times New Roman" w:hAnsi="Times New Roman" w:cs="Times New Roman"/>
          <w:sz w:val="24"/>
          <w:szCs w:val="24"/>
        </w:rPr>
        <w:t xml:space="preserve"> </w:t>
      </w:r>
      <w:r w:rsidRPr="00EA12B7">
        <w:rPr>
          <w:rFonts w:ascii="Times New Roman" w:hAnsi="Times New Roman" w:cs="Times New Roman"/>
          <w:sz w:val="24"/>
          <w:szCs w:val="24"/>
        </w:rPr>
        <w:t>lub</w:t>
      </w:r>
      <w:r w:rsidR="00EA12B7">
        <w:rPr>
          <w:rFonts w:ascii="Times New Roman" w:hAnsi="Times New Roman" w:cs="Times New Roman"/>
          <w:sz w:val="24"/>
          <w:szCs w:val="24"/>
        </w:rPr>
        <w:t xml:space="preserve"> c</w:t>
      </w:r>
      <w:r w:rsidR="00C3648A">
        <w:rPr>
          <w:rFonts w:ascii="Times New Roman" w:hAnsi="Times New Roman" w:cs="Times New Roman"/>
          <w:sz w:val="24"/>
          <w:szCs w:val="24"/>
        </w:rPr>
        <w:t>)</w:t>
      </w:r>
      <w:r w:rsidRPr="00EA12B7">
        <w:rPr>
          <w:rFonts w:ascii="Times New Roman" w:hAnsi="Times New Roman" w:cs="Times New Roman"/>
          <w:sz w:val="24"/>
          <w:szCs w:val="24"/>
        </w:rPr>
        <w:t>;</w:t>
      </w:r>
    </w:p>
    <w:p w:rsidR="002C730D" w:rsidRPr="0045285A" w:rsidRDefault="00821A0F" w:rsidP="00892BB2">
      <w:pPr>
        <w:pStyle w:val="Akapitzlist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85A">
        <w:rPr>
          <w:rFonts w:ascii="Times New Roman" w:hAnsi="Times New Roman" w:cs="Times New Roman"/>
          <w:sz w:val="24"/>
          <w:szCs w:val="24"/>
        </w:rPr>
        <w:t>Oświadczenie o odstąpieniu od Umowy z przyczyn wskazanych w ust. 1 może być złożone w terminie 30 dni od dnia powzięcia przez Zamawiającego wiadomości o okolicznościach stanowiących podstawę odstąpienia. Powyższe nie narusza postanowień prawa powszechnie obowiązującego w zakresie ustawowego prawa Stron do odstąpienia od Umowy na podstawie Kodeksu Cywilnego.</w:t>
      </w:r>
    </w:p>
    <w:p w:rsidR="00A328DB" w:rsidRPr="00A328DB" w:rsidRDefault="00821A0F" w:rsidP="00892BB2">
      <w:pPr>
        <w:pStyle w:val="Akapitzlist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2B7">
        <w:rPr>
          <w:rFonts w:ascii="Times New Roman" w:hAnsi="Times New Roman" w:cs="Times New Roman"/>
          <w:sz w:val="24"/>
          <w:szCs w:val="24"/>
        </w:rPr>
        <w:t>W przypadku odstąpienia od umowy, Wykonawcę i Zamawiającego obciążają następujące obowiązki:</w:t>
      </w:r>
    </w:p>
    <w:p w:rsidR="00A328DB" w:rsidRPr="00A328DB" w:rsidRDefault="00821A0F" w:rsidP="00892BB2">
      <w:pPr>
        <w:pStyle w:val="Akapitzlist"/>
        <w:numPr>
          <w:ilvl w:val="1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8DB">
        <w:rPr>
          <w:rFonts w:ascii="Times New Roman" w:hAnsi="Times New Roman" w:cs="Times New Roman"/>
          <w:sz w:val="24"/>
          <w:szCs w:val="24"/>
        </w:rPr>
        <w:t>w terminie 7 dni od daty odstąpienia od Umowy Wykonawca przy udziale Zamawiającego sporządzi szczegółowy protokół inwentaryzacji robót według stanu na dzień odstąpienia,</w:t>
      </w:r>
    </w:p>
    <w:p w:rsidR="00A328DB" w:rsidRPr="00A328DB" w:rsidRDefault="00821A0F" w:rsidP="00892BB2">
      <w:pPr>
        <w:pStyle w:val="Akapitzlist"/>
        <w:numPr>
          <w:ilvl w:val="1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8DB">
        <w:rPr>
          <w:rFonts w:ascii="Times New Roman" w:hAnsi="Times New Roman" w:cs="Times New Roman"/>
          <w:sz w:val="24"/>
          <w:szCs w:val="24"/>
        </w:rPr>
        <w:t>Wykonawca zabezpieczy przerwane roboty w zakresie obustronnie uzgodnionym na koszt tej strony, po której leży przyczyna odstąpienia od umowy,</w:t>
      </w:r>
    </w:p>
    <w:p w:rsidR="00A328DB" w:rsidRPr="00A328DB" w:rsidRDefault="00821A0F" w:rsidP="00892BB2">
      <w:pPr>
        <w:pStyle w:val="Akapitzlist"/>
        <w:numPr>
          <w:ilvl w:val="1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8DB">
        <w:rPr>
          <w:rFonts w:ascii="Times New Roman" w:hAnsi="Times New Roman" w:cs="Times New Roman"/>
          <w:sz w:val="24"/>
          <w:szCs w:val="24"/>
        </w:rPr>
        <w:t xml:space="preserve">Wykonawca niezwłocznie usunie z terenu budowy urządzenia zaplecza przez </w:t>
      </w:r>
      <w:r w:rsidR="002F5035">
        <w:rPr>
          <w:rFonts w:ascii="Times New Roman" w:hAnsi="Times New Roman" w:cs="Times New Roman"/>
          <w:sz w:val="24"/>
          <w:szCs w:val="24"/>
        </w:rPr>
        <w:t>niego dostarczone lub wniesione.</w:t>
      </w:r>
    </w:p>
    <w:p w:rsidR="00A328DB" w:rsidRPr="00C3648A" w:rsidRDefault="00C3648A" w:rsidP="00892BB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48A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821A0F" w:rsidRPr="00C3648A">
        <w:rPr>
          <w:rFonts w:ascii="Times New Roman" w:hAnsi="Times New Roman" w:cs="Times New Roman"/>
          <w:sz w:val="24"/>
          <w:szCs w:val="24"/>
        </w:rPr>
        <w:t>Zamawiający w razie odstąpienia od umowy z przyczyn, za które Wykonawca nie odpowiada, zobowiązany jest do:</w:t>
      </w:r>
    </w:p>
    <w:p w:rsidR="00A328DB" w:rsidRPr="00A328DB" w:rsidRDefault="00B652B8" w:rsidP="00892BB2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– </w:t>
      </w:r>
      <w:r w:rsidRPr="00A328DB">
        <w:rPr>
          <w:rFonts w:ascii="Times New Roman" w:hAnsi="Times New Roman" w:cs="Times New Roman"/>
          <w:sz w:val="24"/>
          <w:szCs w:val="24"/>
        </w:rPr>
        <w:t>dokonania</w:t>
      </w:r>
      <w:r w:rsidR="00821A0F" w:rsidRPr="00A328DB">
        <w:rPr>
          <w:rFonts w:ascii="Times New Roman" w:hAnsi="Times New Roman" w:cs="Times New Roman"/>
          <w:sz w:val="24"/>
          <w:szCs w:val="24"/>
        </w:rPr>
        <w:t xml:space="preserve"> odbioru robót przerwanych oraz do zapłaty wynagrodzenia za roboty, które został</w:t>
      </w:r>
      <w:r w:rsidR="00A328DB" w:rsidRPr="00A328DB">
        <w:rPr>
          <w:rFonts w:ascii="Times New Roman" w:hAnsi="Times New Roman" w:cs="Times New Roman"/>
          <w:sz w:val="24"/>
          <w:szCs w:val="24"/>
        </w:rPr>
        <w:t>y wykonane do dnia odstąpienia,</w:t>
      </w:r>
    </w:p>
    <w:p w:rsidR="00821A0F" w:rsidRPr="00A328DB" w:rsidRDefault="00B652B8" w:rsidP="00E70899">
      <w:pPr>
        <w:pStyle w:val="Akapitzlist"/>
        <w:spacing w:line="48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– </w:t>
      </w:r>
      <w:r w:rsidRPr="00DD6FF3">
        <w:rPr>
          <w:rFonts w:ascii="Times New Roman" w:hAnsi="Times New Roman" w:cs="Times New Roman"/>
          <w:sz w:val="24"/>
          <w:szCs w:val="24"/>
        </w:rPr>
        <w:t>przejęcia</w:t>
      </w:r>
      <w:r w:rsidR="00821A0F" w:rsidRPr="00DD6FF3">
        <w:rPr>
          <w:rFonts w:ascii="Times New Roman" w:hAnsi="Times New Roman" w:cs="Times New Roman"/>
          <w:sz w:val="24"/>
          <w:szCs w:val="24"/>
        </w:rPr>
        <w:t xml:space="preserve"> od Wykonawcy pod swój dozór terenu budowy.</w:t>
      </w:r>
    </w:p>
    <w:p w:rsidR="00821A0F" w:rsidRPr="002A4482" w:rsidRDefault="00821A0F" w:rsidP="00E7089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482">
        <w:rPr>
          <w:rFonts w:ascii="Times New Roman" w:hAnsi="Times New Roman" w:cs="Times New Roman"/>
          <w:b/>
          <w:sz w:val="24"/>
          <w:szCs w:val="24"/>
        </w:rPr>
        <w:t>§ 16</w:t>
      </w:r>
    </w:p>
    <w:p w:rsidR="00DB39E9" w:rsidRPr="00DB39E9" w:rsidRDefault="00DB39E9" w:rsidP="00E70899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9E9">
        <w:rPr>
          <w:rFonts w:ascii="Times New Roman" w:hAnsi="Times New Roman" w:cs="Times New Roman"/>
          <w:sz w:val="24"/>
          <w:szCs w:val="24"/>
        </w:rPr>
        <w:t>Przelew wierzytelności wymaga zgody Zamawiającego wyrażonej w formie pisemnej pod rygorem nieważności z wyłączeniem formy elektronicznej.</w:t>
      </w:r>
    </w:p>
    <w:p w:rsidR="00821A0F" w:rsidRPr="00F770D5" w:rsidRDefault="00821A0F" w:rsidP="00E7089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0D5">
        <w:rPr>
          <w:rFonts w:ascii="Times New Roman" w:hAnsi="Times New Roman" w:cs="Times New Roman"/>
          <w:b/>
          <w:sz w:val="24"/>
          <w:szCs w:val="24"/>
        </w:rPr>
        <w:t>§ 17</w:t>
      </w:r>
    </w:p>
    <w:p w:rsidR="00A35CE5" w:rsidRPr="00A35CE5" w:rsidRDefault="008D0B74" w:rsidP="00892BB2">
      <w:pPr>
        <w:pStyle w:val="Akapitzlist"/>
        <w:numPr>
          <w:ilvl w:val="0"/>
          <w:numId w:val="24"/>
        </w:numPr>
        <w:tabs>
          <w:tab w:val="left" w:pos="142"/>
        </w:tabs>
        <w:suppressAutoHyphens/>
        <w:spacing w:after="0" w:line="360" w:lineRule="auto"/>
        <w:ind w:left="0" w:firstLine="0"/>
        <w:jc w:val="both"/>
      </w:pPr>
      <w:r w:rsidRPr="00121444">
        <w:rPr>
          <w:rFonts w:ascii="Times New Roman" w:hAnsi="Times New Roman" w:cs="Times New Roman"/>
          <w:sz w:val="24"/>
        </w:rPr>
        <w:t xml:space="preserve">Wszelkie zmiany niniejszej Umowy wymagają formy pisemnej pod rygorem nieważności </w:t>
      </w:r>
      <w:r w:rsidRPr="00121444">
        <w:rPr>
          <w:rFonts w:ascii="Times New Roman" w:hAnsi="Times New Roman" w:cs="Times New Roman"/>
          <w:sz w:val="24"/>
          <w:szCs w:val="24"/>
        </w:rPr>
        <w:t>z wyłączeniem formy elektronicznej.</w:t>
      </w:r>
    </w:p>
    <w:p w:rsidR="00121444" w:rsidRPr="00A35CE5" w:rsidRDefault="00121444" w:rsidP="00892BB2">
      <w:pPr>
        <w:pStyle w:val="Akapitzlist"/>
        <w:numPr>
          <w:ilvl w:val="0"/>
          <w:numId w:val="24"/>
        </w:numPr>
        <w:tabs>
          <w:tab w:val="left" w:pos="142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35CE5">
        <w:rPr>
          <w:rFonts w:ascii="Times New Roman" w:hAnsi="Times New Roman" w:cs="Times New Roman"/>
          <w:sz w:val="24"/>
        </w:rPr>
        <w:lastRenderedPageBreak/>
        <w:t xml:space="preserve">Zamawiający przewiduje możliwość zmiany wysokości </w:t>
      </w:r>
      <w:r w:rsidR="00CC6C5B">
        <w:rPr>
          <w:rFonts w:ascii="Times New Roman" w:hAnsi="Times New Roman" w:cs="Times New Roman"/>
          <w:sz w:val="24"/>
        </w:rPr>
        <w:t>wynagrodzenia określonego w  </w:t>
      </w:r>
      <w:r w:rsidR="00790199">
        <w:rPr>
          <w:rFonts w:ascii="Times New Roman" w:hAnsi="Times New Roman" w:cs="Times New Roman"/>
          <w:sz w:val="24"/>
          <w:szCs w:val="24"/>
        </w:rPr>
        <w:t>§ </w:t>
      </w:r>
      <w:r w:rsidR="00790199" w:rsidRPr="00294685">
        <w:rPr>
          <w:rFonts w:ascii="Times New Roman" w:hAnsi="Times New Roman" w:cs="Times New Roman"/>
          <w:sz w:val="24"/>
          <w:szCs w:val="24"/>
        </w:rPr>
        <w:t>3 ust.</w:t>
      </w:r>
      <w:r w:rsidR="00790199">
        <w:rPr>
          <w:rFonts w:ascii="Times New Roman" w:hAnsi="Times New Roman" w:cs="Times New Roman"/>
          <w:sz w:val="24"/>
          <w:szCs w:val="24"/>
        </w:rPr>
        <w:t> </w:t>
      </w:r>
      <w:r w:rsidR="00790199" w:rsidRPr="00294685">
        <w:rPr>
          <w:rFonts w:ascii="Times New Roman" w:hAnsi="Times New Roman" w:cs="Times New Roman"/>
          <w:sz w:val="24"/>
          <w:szCs w:val="24"/>
        </w:rPr>
        <w:t>1</w:t>
      </w:r>
      <w:r w:rsidRPr="00A35CE5">
        <w:rPr>
          <w:rFonts w:ascii="Times New Roman" w:hAnsi="Times New Roman" w:cs="Times New Roman"/>
          <w:sz w:val="24"/>
        </w:rPr>
        <w:t xml:space="preserve"> Umowy w następujących przypadkach: </w:t>
      </w:r>
    </w:p>
    <w:p w:rsidR="0004766D" w:rsidRPr="0004766D" w:rsidRDefault="00121444" w:rsidP="00152995">
      <w:pPr>
        <w:pStyle w:val="NormalnyWeb"/>
        <w:numPr>
          <w:ilvl w:val="1"/>
          <w:numId w:val="24"/>
        </w:numPr>
        <w:spacing w:line="360" w:lineRule="auto"/>
        <w:ind w:left="0" w:firstLine="0"/>
        <w:rPr>
          <w:b/>
        </w:rPr>
      </w:pPr>
      <w:r>
        <w:t xml:space="preserve">w przypadku zmiany stawki podatku od towarów i usług, </w:t>
      </w:r>
      <w:r w:rsidR="0004766D">
        <w:t>i/lub podatku akcyzowego</w:t>
      </w:r>
      <w:r w:rsidR="008C53ED">
        <w:t>.</w:t>
      </w:r>
      <w:del w:id="1" w:author="Jan Grzesiak" w:date="2025-10-17T08:02:00Z">
        <w:r w:rsidR="0004766D" w:rsidRPr="001517F1">
          <w:delText xml:space="preserve"> </w:delText>
        </w:r>
      </w:del>
    </w:p>
    <w:p w:rsidR="00121444" w:rsidRPr="00081FF4" w:rsidRDefault="00121444" w:rsidP="00892BB2">
      <w:pPr>
        <w:pStyle w:val="NormalnyWeb"/>
        <w:numPr>
          <w:ilvl w:val="1"/>
          <w:numId w:val="24"/>
        </w:numPr>
        <w:spacing w:line="360" w:lineRule="auto"/>
        <w:ind w:left="0" w:firstLine="0"/>
        <w:jc w:val="both"/>
        <w:rPr>
          <w:b/>
        </w:rPr>
      </w:pPr>
      <w:r>
        <w:t xml:space="preserve"> w przypadku zmiany wysokości minimalnego wynagrodzenia za pracę ustalonego na podstawie art. 2 ust. 3 – 5 ustawy z dnia 10 października 2002 r. o minimalnym wynagrodzeniu za pracę, </w:t>
      </w:r>
    </w:p>
    <w:p w:rsidR="00121444" w:rsidRPr="00081FF4" w:rsidRDefault="00121444" w:rsidP="00892BB2">
      <w:pPr>
        <w:pStyle w:val="NormalnyWeb"/>
        <w:numPr>
          <w:ilvl w:val="1"/>
          <w:numId w:val="24"/>
        </w:numPr>
        <w:spacing w:line="360" w:lineRule="auto"/>
        <w:ind w:left="0" w:firstLine="0"/>
        <w:rPr>
          <w:b/>
        </w:rPr>
      </w:pPr>
      <w:r>
        <w:t xml:space="preserve"> w przypadku zmian zasad podlegania ubezpieczeniom społecznym lub ubezpieczeniu zdrowotnemu lub zmiany wysokości stawki składki na ubezpieczenia społeczne lub zdrowotne, </w:t>
      </w:r>
    </w:p>
    <w:p w:rsidR="00121444" w:rsidRDefault="00B652B8" w:rsidP="00892BB2">
      <w:pPr>
        <w:pStyle w:val="NormalnyWeb"/>
        <w:spacing w:line="360" w:lineRule="auto"/>
      </w:pPr>
      <w:r>
        <w:t>-, jeżeli</w:t>
      </w:r>
      <w:r w:rsidR="00121444">
        <w:t xml:space="preserve"> zmiany określone w pkt. a), b) i c) będą miały wpływ na koszty wykonania Umowy przez Wykonawcę, </w:t>
      </w:r>
    </w:p>
    <w:p w:rsidR="00121444" w:rsidRPr="008F058D" w:rsidRDefault="00121444" w:rsidP="00892BB2">
      <w:pPr>
        <w:pStyle w:val="NormalnyWeb"/>
        <w:numPr>
          <w:ilvl w:val="0"/>
          <w:numId w:val="24"/>
        </w:numPr>
        <w:spacing w:line="360" w:lineRule="auto"/>
        <w:ind w:left="0" w:firstLine="0"/>
        <w:jc w:val="both"/>
        <w:rPr>
          <w:b/>
        </w:rPr>
      </w:pPr>
      <w:r>
        <w:t>W sytuacji wystąpienia okoliczności wskazanych w ust. 2 pkt. a niniejszego paragrafu Wykonawca jest uprawniony złożyć Zamawiającemu p</w:t>
      </w:r>
      <w:r w:rsidR="008F058D">
        <w:t>isemny wniosek o zmianę Umowy w </w:t>
      </w:r>
      <w:r>
        <w:t>zakresie płatności wynikających z faktur wystawionych po wejściu w życie przepisów zmieniających stawkę podatku od towarów i usług</w:t>
      </w:r>
      <w:r w:rsidR="0004766D">
        <w:t xml:space="preserve"> i/lub podatku akcyzowego</w:t>
      </w:r>
      <w:r>
        <w:t>. Wniosek powinien zawierać wyczerpujące uzasadnienie faktyczne i wskazanie podstaw prawnych zmi</w:t>
      </w:r>
      <w:r w:rsidR="008F058D">
        <w:t>any stawki podatku od towarów i </w:t>
      </w:r>
      <w:r>
        <w:t xml:space="preserve">usług oraz dokładne wyliczenie kwoty wynagrodzenia należnego Wykonawcy po zmianie Umowy. </w:t>
      </w:r>
    </w:p>
    <w:p w:rsidR="00121444" w:rsidRDefault="00121444" w:rsidP="00892BB2">
      <w:pPr>
        <w:pStyle w:val="NormalnyWeb"/>
        <w:numPr>
          <w:ilvl w:val="0"/>
          <w:numId w:val="24"/>
        </w:numPr>
        <w:spacing w:line="360" w:lineRule="auto"/>
        <w:ind w:left="0" w:firstLine="0"/>
        <w:jc w:val="both"/>
      </w:pPr>
      <w:r>
        <w:t>W sytuacji wystąpienia okoliczności wskazanych w ust. 2 pkt. b niniejszego paragrafu Wykonawca jest uprawniony złożyć Zamawiającemu p</w:t>
      </w:r>
      <w:r w:rsidR="00AE3799">
        <w:t>isemny wniosek o zmianę Umowy w </w:t>
      </w:r>
      <w:r>
        <w:t>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</w:t>
      </w:r>
      <w:r w:rsidR="00AE3799">
        <w:t>ty podwyższenia wynagrodzenia w </w:t>
      </w:r>
      <w:r>
        <w:t xml:space="preserve">kwocie przewyższającej wysokość płacy minimalnej. </w:t>
      </w:r>
    </w:p>
    <w:p w:rsidR="00121444" w:rsidRDefault="00121444" w:rsidP="00892BB2">
      <w:pPr>
        <w:pStyle w:val="NormalnyWeb"/>
        <w:numPr>
          <w:ilvl w:val="0"/>
          <w:numId w:val="24"/>
        </w:numPr>
        <w:spacing w:line="360" w:lineRule="auto"/>
        <w:ind w:left="0" w:firstLine="0"/>
        <w:jc w:val="both"/>
      </w:pPr>
      <w:r>
        <w:lastRenderedPageBreak/>
        <w:t>W sytuacji wystąpienia okoliczności wskazanych w ust. 2 pkt. c niniejszego paragrafu Wykonawca jest uprawniony złożyć Zamawiającemu p</w:t>
      </w:r>
      <w:r w:rsidR="00DC7DAA">
        <w:t>isemny wniosek o zmianę Umowy w </w:t>
      </w:r>
      <w:r>
        <w:t xml:space="preserve">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pkt. c niniejszego paragrafu na kalkulację wynagrodzenia. Wniosek może obejmować jedynie dodatkowe koszty realizacji Umowy, które Wykonawca obowiązkowo ponosi w związku ze zmianą zasad, o których mowa w ust. 2 pkt. c niniejszego paragrafu. </w:t>
      </w:r>
    </w:p>
    <w:p w:rsidR="00121444" w:rsidRPr="00106F7A" w:rsidRDefault="00121444" w:rsidP="00892BB2">
      <w:pPr>
        <w:pStyle w:val="NormalnyWeb"/>
        <w:numPr>
          <w:ilvl w:val="0"/>
          <w:numId w:val="24"/>
        </w:numPr>
        <w:spacing w:line="360" w:lineRule="auto"/>
        <w:ind w:left="0" w:firstLine="0"/>
        <w:jc w:val="both"/>
      </w:pPr>
      <w:r w:rsidRPr="00106F7A">
        <w:t xml:space="preserve">Zmiana Umowy w zakresie zmiany wynagrodzenia z przyczyn określonych w ust. 2 pkt a), b) i c) obejmować będzie wyłącznie płatności za prace, których w dniu zmiany odpowiednio stawki podatku Vat, wysokości minimalnego wynagrodzenia za pracę \i składki na ubezpieczenia społeczne lub zdrowotne, jeszcze nie wykonano. </w:t>
      </w:r>
    </w:p>
    <w:p w:rsidR="00121444" w:rsidRPr="00106F7A" w:rsidRDefault="00121444" w:rsidP="00892BB2">
      <w:pPr>
        <w:pStyle w:val="NormalnyWeb"/>
        <w:numPr>
          <w:ilvl w:val="0"/>
          <w:numId w:val="24"/>
        </w:numPr>
        <w:spacing w:line="360" w:lineRule="auto"/>
        <w:ind w:left="0" w:firstLine="0"/>
        <w:jc w:val="both"/>
      </w:pPr>
      <w:r w:rsidRPr="00106F7A">
        <w:t>Obowiązek wykazania wpływu zmian, o których mowa w ust. 2 niniejszego paragrafu na zmianę wy</w:t>
      </w:r>
      <w:r w:rsidR="00CC6C5B">
        <w:t>nagrodzenia, o którym mowa w § 3</w:t>
      </w:r>
      <w:r w:rsidRPr="00106F7A">
        <w:t xml:space="preserve"> ust. 1 Umowy należy do Wykonawcy pod rygorem odmowy dokonania zmiany Umowy przez Zamawiającego. </w:t>
      </w:r>
    </w:p>
    <w:p w:rsidR="00121444" w:rsidRPr="00106F7A" w:rsidRDefault="00121444" w:rsidP="00892BB2">
      <w:pPr>
        <w:pStyle w:val="NormalnyWeb"/>
        <w:numPr>
          <w:ilvl w:val="0"/>
          <w:numId w:val="24"/>
        </w:numPr>
        <w:spacing w:line="360" w:lineRule="auto"/>
        <w:ind w:left="0" w:firstLine="0"/>
        <w:jc w:val="both"/>
      </w:pPr>
      <w:r w:rsidRPr="00106F7A">
        <w:t>Niezależnie od postanowień ust.2 – ust. 7 strony mogą wnioskować o zmianę wysokości wynagrodzenia Wykonawcy w czasie trwania umowy, w przypadku zmiany kosztów dotyczących przedmiotu umowy po upływie 3 miesięcy, licząc od dnia zawarcia umowy oraz nie częściej niż po upływie kolejnych 3 miesięcy licząc od dnia zmiany umowy zmieniającej wysokość wynagrodzenia Wykonawcy, przy czym przez zmianę ceny lub kosztów rozumie się wzrost odpowiednio ceny lub kosztów, jak i ich obniżenie, względem cen przyjętych w celu ustalenia kosztów i wynagrodzenia Wykonawcy zawartego w ofercie. W</w:t>
      </w:r>
      <w:r w:rsidR="00120E11" w:rsidRPr="00106F7A">
        <w:t>aloryzacja będzie się odbywać w </w:t>
      </w:r>
      <w:r w:rsidRPr="00106F7A">
        <w:t>oparciu o wskaźnik cen towarów i usług konsumpcyjnych ogółem w kwartale, za który przeprowadzana jest waloryzacja, o którym mowa w art. 25 ust. 1</w:t>
      </w:r>
      <w:r w:rsidR="00120E11" w:rsidRPr="00106F7A">
        <w:t>1 ustawy z dnia 17 grudnia 1998</w:t>
      </w:r>
      <w:r w:rsidRPr="00106F7A">
        <w:t>r. o emeryturach i rentach z Funduszu Ubezpieczeń Społecznych (</w:t>
      </w:r>
      <w:r w:rsidR="00E2160D">
        <w:t xml:space="preserve">tj. </w:t>
      </w:r>
      <w:r w:rsidRPr="00106F7A">
        <w:t>Dz. U. z 202</w:t>
      </w:r>
      <w:r w:rsidR="00E2160D">
        <w:t>3</w:t>
      </w:r>
      <w:r w:rsidRPr="00106F7A">
        <w:t xml:space="preserve">r. poz. </w:t>
      </w:r>
      <w:r w:rsidR="00E2160D">
        <w:t>1251</w:t>
      </w:r>
      <w:r w:rsidRPr="00106F7A">
        <w:t xml:space="preserve">), zwanym dalej wskaźnikiem cen towarów i usług, z </w:t>
      </w:r>
      <w:r w:rsidR="00B652B8" w:rsidRPr="00106F7A">
        <w:t>zastrzeżeniem, że</w:t>
      </w:r>
      <w:r w:rsidRPr="00106F7A">
        <w:t xml:space="preserve">: </w:t>
      </w:r>
    </w:p>
    <w:p w:rsidR="00120E11" w:rsidRPr="00106F7A" w:rsidRDefault="00121444" w:rsidP="00892BB2">
      <w:pPr>
        <w:pStyle w:val="NormalnyWeb"/>
        <w:numPr>
          <w:ilvl w:val="1"/>
          <w:numId w:val="24"/>
        </w:numPr>
        <w:spacing w:line="360" w:lineRule="auto"/>
        <w:ind w:left="0" w:firstLine="0"/>
        <w:jc w:val="both"/>
        <w:rPr>
          <w:b/>
        </w:rPr>
      </w:pPr>
      <w:r w:rsidRPr="00106F7A">
        <w:t xml:space="preserve">Wykonawca nie będzie uprawniony do zmiany wynagrodzenia, jeżeli wskaźnik wzrostu cen towarów i usług nie przekroczy 3%, </w:t>
      </w:r>
    </w:p>
    <w:p w:rsidR="00120E11" w:rsidRPr="00106F7A" w:rsidRDefault="00121444" w:rsidP="00892BB2">
      <w:pPr>
        <w:pStyle w:val="NormalnyWeb"/>
        <w:numPr>
          <w:ilvl w:val="1"/>
          <w:numId w:val="24"/>
        </w:numPr>
        <w:spacing w:line="360" w:lineRule="auto"/>
        <w:ind w:left="0" w:firstLine="0"/>
        <w:jc w:val="both"/>
        <w:rPr>
          <w:b/>
        </w:rPr>
      </w:pPr>
      <w:r w:rsidRPr="00106F7A">
        <w:t>maksymalna wartość zmiany wynagrodzenia, jaką Zamawiający dopuszcza w wyniku zastosowania postanowień o zasadach wprowadzania zmian wysokości wynagrodzenia, o których mowa wyżej, to 5% wartości wynagrodz</w:t>
      </w:r>
      <w:r w:rsidR="00BC6E67" w:rsidRPr="00106F7A">
        <w:t>enia brutto, o której mowa w § 3</w:t>
      </w:r>
      <w:r w:rsidRPr="00106F7A">
        <w:t xml:space="preserve"> </w:t>
      </w:r>
      <w:r w:rsidR="00B652B8" w:rsidRPr="00106F7A">
        <w:t xml:space="preserve">ust.1, </w:t>
      </w:r>
    </w:p>
    <w:p w:rsidR="00121444" w:rsidRPr="00106F7A" w:rsidRDefault="00121444" w:rsidP="00892BB2">
      <w:pPr>
        <w:pStyle w:val="NormalnyWeb"/>
        <w:numPr>
          <w:ilvl w:val="1"/>
          <w:numId w:val="24"/>
        </w:numPr>
        <w:spacing w:line="360" w:lineRule="auto"/>
        <w:ind w:left="0" w:firstLine="0"/>
        <w:jc w:val="both"/>
        <w:rPr>
          <w:b/>
        </w:rPr>
      </w:pPr>
      <w:r w:rsidRPr="00106F7A">
        <w:lastRenderedPageBreak/>
        <w:t>zmiany wynagrodzenia o wskaźnik cen towarów i usług n</w:t>
      </w:r>
      <w:r w:rsidR="00730B10" w:rsidRPr="00106F7A">
        <w:t>ie będą dotyczyły waloryzacji w </w:t>
      </w:r>
      <w:r w:rsidRPr="00106F7A">
        <w:t xml:space="preserve">zakresie kosztów objętych zmianą możliwą do przeprowadzenia na podstawie ust. 2 – ust.7. </w:t>
      </w:r>
    </w:p>
    <w:p w:rsidR="00121444" w:rsidRPr="00106F7A" w:rsidRDefault="00121444" w:rsidP="00892BB2">
      <w:pPr>
        <w:pStyle w:val="NormalnyWeb"/>
        <w:numPr>
          <w:ilvl w:val="0"/>
          <w:numId w:val="24"/>
        </w:numPr>
        <w:spacing w:line="360" w:lineRule="auto"/>
        <w:ind w:left="0" w:firstLine="0"/>
        <w:jc w:val="both"/>
      </w:pPr>
      <w:r w:rsidRPr="00106F7A">
        <w:t>W przypadku wystąpienia okoliczności wskazanej ust. 8 Wykonawca lub Zamawiający może złożyć wniosek odpowiednio Zamawiającemu lub Wykonawcy o zmianę wynagrodzenia, jeżeli zmiany te będą miały wpływ na wynagrodzenie za wykonanie przedmiotu umowy przez Wykonawcę. Wraz z wnioskiem, Wykonawca jest zobowiązany przedłożyć Zamawiającemu pisemną kalkulację szczegółowo uzasadniającą zmi</w:t>
      </w:r>
      <w:r w:rsidR="00BC6E67" w:rsidRPr="00106F7A">
        <w:t>anę kosztów przedmiotu umowy; z </w:t>
      </w:r>
      <w:r w:rsidRPr="00106F7A">
        <w:t xml:space="preserve">uprawnienia tego może skorzystać także Zamawiający. </w:t>
      </w:r>
    </w:p>
    <w:p w:rsidR="00BC6E67" w:rsidRPr="00106F7A" w:rsidRDefault="00121444" w:rsidP="00892BB2">
      <w:pPr>
        <w:pStyle w:val="NormalnyWeb"/>
        <w:numPr>
          <w:ilvl w:val="0"/>
          <w:numId w:val="24"/>
        </w:numPr>
        <w:spacing w:line="360" w:lineRule="auto"/>
        <w:ind w:left="0" w:firstLine="0"/>
        <w:jc w:val="both"/>
      </w:pPr>
      <w:r w:rsidRPr="00106F7A">
        <w:t xml:space="preserve">Zamawiający w terminie do 21 dni od daty otrzymania kompletnego wniosku od Wykonawcy, rozpatrzy wniosek o zmianę umowy i powiadomi Wykonawcę o swoim stanowisku w formie pisemnej. Zamawiający uprawniony jest do: </w:t>
      </w:r>
    </w:p>
    <w:p w:rsidR="00BC6E67" w:rsidRPr="00106F7A" w:rsidRDefault="00121444" w:rsidP="00892BB2">
      <w:pPr>
        <w:pStyle w:val="NormalnyWeb"/>
        <w:numPr>
          <w:ilvl w:val="1"/>
          <w:numId w:val="24"/>
        </w:numPr>
        <w:spacing w:line="360" w:lineRule="auto"/>
        <w:ind w:left="0" w:firstLine="0"/>
        <w:jc w:val="both"/>
      </w:pPr>
      <w:r w:rsidRPr="00106F7A">
        <w:t xml:space="preserve"> wyrażenia zgody na dokonanie zmiany umowy w przypadku uznania zasadności złożonego wniosku, </w:t>
      </w:r>
      <w:r w:rsidR="00B652B8" w:rsidRPr="00106F7A">
        <w:t>tj., jeżeli</w:t>
      </w:r>
      <w:r w:rsidRPr="00106F7A">
        <w:t xml:space="preserve"> przedłożona kalkulacja potwierdzi zasadność zmiany kosztów za wykonanie przedmiotu umowy, </w:t>
      </w:r>
    </w:p>
    <w:p w:rsidR="00121444" w:rsidRPr="00081FF4" w:rsidRDefault="00121444" w:rsidP="00892BB2">
      <w:pPr>
        <w:pStyle w:val="NormalnyWeb"/>
        <w:numPr>
          <w:ilvl w:val="1"/>
          <w:numId w:val="24"/>
        </w:numPr>
        <w:spacing w:line="360" w:lineRule="auto"/>
        <w:ind w:left="0" w:firstLine="0"/>
        <w:jc w:val="both"/>
        <w:rPr>
          <w:b/>
        </w:rPr>
      </w:pPr>
      <w:r w:rsidRPr="00106F7A">
        <w:t xml:space="preserve">niewyrażenia zgody na dokonanie zmiany umowy w przypadku uznania braku zasadności złożonego wniosku, </w:t>
      </w:r>
      <w:r w:rsidR="00B652B8" w:rsidRPr="00106F7A">
        <w:t>tj., jeżeli</w:t>
      </w:r>
      <w:r w:rsidRPr="00106F7A">
        <w:t xml:space="preserve"> przedłożona kalkulacja nie potwierdzi, że zmiany kosztów wpływają na wynagrodzenie za wykonanie przedmiotu umowy w sposób wskazany w umowie. </w:t>
      </w:r>
    </w:p>
    <w:p w:rsidR="00121444" w:rsidRPr="00106F7A" w:rsidRDefault="00121444" w:rsidP="00892BB2">
      <w:pPr>
        <w:pStyle w:val="NormalnyWeb"/>
        <w:numPr>
          <w:ilvl w:val="0"/>
          <w:numId w:val="24"/>
        </w:numPr>
        <w:spacing w:line="360" w:lineRule="auto"/>
        <w:ind w:left="0" w:firstLine="0"/>
        <w:jc w:val="both"/>
      </w:pPr>
      <w:r w:rsidRPr="00106F7A">
        <w:t xml:space="preserve">Zmiana wynagrodzenia, wchodzi w życie z dniem zawarcia pisemnego aneksu do umowy, nastąpi od daty wprowadzenia zmiany w umowie i dotyczy wyłącznie niezrealizowanej części umowy. </w:t>
      </w:r>
    </w:p>
    <w:p w:rsidR="008D0B74" w:rsidRPr="00106F7A" w:rsidRDefault="008D0B74" w:rsidP="00892BB2">
      <w:pPr>
        <w:pStyle w:val="Akapitzlist"/>
        <w:numPr>
          <w:ilvl w:val="0"/>
          <w:numId w:val="24"/>
        </w:numPr>
        <w:tabs>
          <w:tab w:val="left" w:pos="142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6F7A">
        <w:rPr>
          <w:rFonts w:ascii="Times New Roman" w:hAnsi="Times New Roman" w:cs="Times New Roman"/>
          <w:sz w:val="24"/>
          <w:szCs w:val="24"/>
        </w:rPr>
        <w:t xml:space="preserve">Zamawiający przewiduje możliwość zmiany niniejszej Umowy w stosunku do treści oferty, na </w:t>
      </w:r>
      <w:r w:rsidR="00B652B8" w:rsidRPr="00106F7A">
        <w:rPr>
          <w:rFonts w:ascii="Times New Roman" w:hAnsi="Times New Roman" w:cs="Times New Roman"/>
          <w:sz w:val="24"/>
          <w:szCs w:val="24"/>
        </w:rPr>
        <w:t>podstawie, której</w:t>
      </w:r>
      <w:r w:rsidRPr="00106F7A">
        <w:rPr>
          <w:rFonts w:ascii="Times New Roman" w:hAnsi="Times New Roman" w:cs="Times New Roman"/>
          <w:sz w:val="24"/>
          <w:szCs w:val="24"/>
        </w:rPr>
        <w:t xml:space="preserve"> dokonano wyboru Wykonawcy w następujących przypadkach:</w:t>
      </w:r>
    </w:p>
    <w:p w:rsidR="008D0B74" w:rsidRPr="00106F7A" w:rsidRDefault="00B652B8" w:rsidP="00892BB2">
      <w:pPr>
        <w:pStyle w:val="Akapitzlist"/>
        <w:widowControl w:val="0"/>
        <w:numPr>
          <w:ilvl w:val="1"/>
          <w:numId w:val="24"/>
        </w:numPr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06F7A">
        <w:rPr>
          <w:rFonts w:ascii="Times New Roman" w:hAnsi="Times New Roman" w:cs="Times New Roman"/>
          <w:sz w:val="24"/>
          <w:szCs w:val="24"/>
        </w:rPr>
        <w:t>niezawinionych</w:t>
      </w:r>
      <w:r w:rsidR="008D0B74" w:rsidRPr="00106F7A">
        <w:rPr>
          <w:rFonts w:ascii="Times New Roman" w:hAnsi="Times New Roman" w:cs="Times New Roman"/>
          <w:sz w:val="24"/>
          <w:szCs w:val="24"/>
        </w:rPr>
        <w:t xml:space="preserve"> przez Wykonawcę, przedłużających się terminów uzyskania zgód i zezwoleń, koniecznych do realizacji Przedmiotu Umowy, wydawanych przez organy i podmioty niezależne od Wykonawcy i Zamawiającego lub innych okoliczności, których nie można było przewidzieć na etapie przygotowania zamówienia pomimo zachowania należytej staranności przez Zamawiającego, przy czym zmiany te nie mogą zmieniać ogólnego charakteru </w:t>
      </w:r>
      <w:r w:rsidRPr="00106F7A">
        <w:rPr>
          <w:rFonts w:ascii="Times New Roman" w:hAnsi="Times New Roman" w:cs="Times New Roman"/>
          <w:sz w:val="24"/>
          <w:szCs w:val="24"/>
        </w:rPr>
        <w:t>umowy – możliwość</w:t>
      </w:r>
      <w:r w:rsidR="008D0B74" w:rsidRPr="00106F7A">
        <w:rPr>
          <w:rFonts w:ascii="Times New Roman" w:hAnsi="Times New Roman" w:cs="Times New Roman"/>
          <w:sz w:val="24"/>
          <w:szCs w:val="24"/>
        </w:rPr>
        <w:t xml:space="preserve"> zmiany Umowy w zakresie terminu realizacji Prze</w:t>
      </w:r>
      <w:r w:rsidR="00F977CA">
        <w:rPr>
          <w:rFonts w:ascii="Times New Roman" w:hAnsi="Times New Roman" w:cs="Times New Roman"/>
          <w:sz w:val="24"/>
          <w:szCs w:val="24"/>
        </w:rPr>
        <w:t>dmiotu Umowy o okres związany z </w:t>
      </w:r>
      <w:r w:rsidR="008D0B74" w:rsidRPr="00106F7A">
        <w:rPr>
          <w:rFonts w:ascii="Times New Roman" w:hAnsi="Times New Roman" w:cs="Times New Roman"/>
          <w:sz w:val="24"/>
          <w:szCs w:val="24"/>
        </w:rPr>
        <w:t>wystąpieniem powyższych okoliczności,</w:t>
      </w:r>
    </w:p>
    <w:p w:rsidR="008D0B74" w:rsidRPr="00106F7A" w:rsidRDefault="008D0B74" w:rsidP="00892BB2">
      <w:pPr>
        <w:pStyle w:val="Akapitzlist"/>
        <w:widowControl w:val="0"/>
        <w:numPr>
          <w:ilvl w:val="1"/>
          <w:numId w:val="24"/>
        </w:numPr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06F7A">
        <w:rPr>
          <w:rFonts w:ascii="Times New Roman" w:hAnsi="Times New Roman" w:cs="Times New Roman"/>
          <w:sz w:val="24"/>
          <w:szCs w:val="24"/>
        </w:rPr>
        <w:t xml:space="preserve"> wystąpienia opadów atmosferycznych lub temperatur, których skala w sposób istotny odbiega od średniej wieloletniej określonej przez Instytut Met</w:t>
      </w:r>
      <w:r w:rsidR="00112DB4">
        <w:rPr>
          <w:rFonts w:ascii="Times New Roman" w:hAnsi="Times New Roman" w:cs="Times New Roman"/>
          <w:sz w:val="24"/>
          <w:szCs w:val="24"/>
        </w:rPr>
        <w:t>eorologii i Gospodarki Wodnej w </w:t>
      </w:r>
      <w:r w:rsidRPr="00106F7A">
        <w:rPr>
          <w:rFonts w:ascii="Times New Roman" w:hAnsi="Times New Roman" w:cs="Times New Roman"/>
          <w:sz w:val="24"/>
          <w:szCs w:val="24"/>
        </w:rPr>
        <w:t xml:space="preserve">Warszawie, uniemożliwiających lub znacznie utrudniających prowadzenie robót, potwierdzonych wstrzymaniem robót przez nadzór Zamawiającego - możliwość zmiany Umowy w zakresie terminu realizacji Przedmiotu Umowy o okres związany z wystąpieniem powyższych </w:t>
      </w:r>
      <w:r w:rsidRPr="00106F7A">
        <w:rPr>
          <w:rFonts w:ascii="Times New Roman" w:hAnsi="Times New Roman" w:cs="Times New Roman"/>
          <w:sz w:val="24"/>
          <w:szCs w:val="24"/>
        </w:rPr>
        <w:lastRenderedPageBreak/>
        <w:t>okoliczności,</w:t>
      </w:r>
    </w:p>
    <w:p w:rsidR="008D0B74" w:rsidRPr="00106F7A" w:rsidRDefault="008D0B74" w:rsidP="00892BB2">
      <w:pPr>
        <w:pStyle w:val="Akapitzlist"/>
        <w:widowControl w:val="0"/>
        <w:numPr>
          <w:ilvl w:val="1"/>
          <w:numId w:val="24"/>
        </w:numPr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06F7A">
        <w:rPr>
          <w:rFonts w:ascii="Times New Roman" w:hAnsi="Times New Roman" w:cs="Times New Roman"/>
          <w:sz w:val="24"/>
          <w:szCs w:val="24"/>
        </w:rPr>
        <w:t xml:space="preserve">natrafienia na przeszkody podziemne i </w:t>
      </w:r>
      <w:r w:rsidR="00B652B8" w:rsidRPr="00106F7A">
        <w:rPr>
          <w:rFonts w:ascii="Times New Roman" w:hAnsi="Times New Roman" w:cs="Times New Roman"/>
          <w:sz w:val="24"/>
          <w:szCs w:val="24"/>
        </w:rPr>
        <w:t>napowietrzne, których</w:t>
      </w:r>
      <w:r w:rsidRPr="00106F7A">
        <w:rPr>
          <w:rFonts w:ascii="Times New Roman" w:hAnsi="Times New Roman" w:cs="Times New Roman"/>
          <w:sz w:val="24"/>
          <w:szCs w:val="24"/>
        </w:rPr>
        <w:t xml:space="preserve"> na etapie opracowywania projektu nie można było przewidzieć (np. </w:t>
      </w:r>
      <w:r w:rsidR="00B652B8" w:rsidRPr="00106F7A">
        <w:rPr>
          <w:rFonts w:ascii="Times New Roman" w:hAnsi="Times New Roman" w:cs="Times New Roman"/>
          <w:sz w:val="24"/>
          <w:szCs w:val="24"/>
        </w:rPr>
        <w:t>niezainwentaryzowane</w:t>
      </w:r>
      <w:r w:rsidRPr="00106F7A">
        <w:rPr>
          <w:rFonts w:ascii="Times New Roman" w:hAnsi="Times New Roman" w:cs="Times New Roman"/>
          <w:sz w:val="24"/>
          <w:szCs w:val="24"/>
        </w:rPr>
        <w:t xml:space="preserve"> lub </w:t>
      </w:r>
      <w:r w:rsidR="00B652B8" w:rsidRPr="00106F7A">
        <w:rPr>
          <w:rFonts w:ascii="Times New Roman" w:hAnsi="Times New Roman" w:cs="Times New Roman"/>
          <w:sz w:val="24"/>
          <w:szCs w:val="24"/>
        </w:rPr>
        <w:t>nieuwzględnione</w:t>
      </w:r>
      <w:r w:rsidR="00112DB4">
        <w:rPr>
          <w:rFonts w:ascii="Times New Roman" w:hAnsi="Times New Roman" w:cs="Times New Roman"/>
          <w:sz w:val="24"/>
          <w:szCs w:val="24"/>
        </w:rPr>
        <w:t xml:space="preserve"> w </w:t>
      </w:r>
      <w:r w:rsidRPr="00106F7A">
        <w:rPr>
          <w:rFonts w:ascii="Times New Roman" w:hAnsi="Times New Roman" w:cs="Times New Roman"/>
          <w:sz w:val="24"/>
          <w:szCs w:val="24"/>
        </w:rPr>
        <w:t>projekcie) odcinki sieci podziemnych, napowietrznych, zakopane odpady niebezpieczne, niewybuchy, znaleziska podlegające nadzorowi archeologicznemu, których zbadanie wymaga wstrzymania prac decyzją konserwatora zabytków), - możliwość zmiany Umowy w zakresie terminu realizacji, a w przypadku wykonania robót zamiennych lub dodatkowych także wynagrodzenia Wykonawcy oraz wartości Przedmiotu Umowy,</w:t>
      </w:r>
      <w:r w:rsidR="00112DB4">
        <w:rPr>
          <w:rFonts w:ascii="Times New Roman" w:hAnsi="Times New Roman" w:cs="Times New Roman"/>
          <w:sz w:val="24"/>
          <w:szCs w:val="24"/>
        </w:rPr>
        <w:t xml:space="preserve"> o okres oraz kwotę, związane z </w:t>
      </w:r>
      <w:r w:rsidRPr="00106F7A">
        <w:rPr>
          <w:rFonts w:ascii="Times New Roman" w:hAnsi="Times New Roman" w:cs="Times New Roman"/>
          <w:sz w:val="24"/>
          <w:szCs w:val="24"/>
        </w:rPr>
        <w:t>wystąpieniem powyższych okoliczności; wartość robót zamiennych lub dodatkowych oszacowana zostanie w oparci</w:t>
      </w:r>
      <w:r w:rsidR="00357B50">
        <w:rPr>
          <w:rFonts w:ascii="Times New Roman" w:hAnsi="Times New Roman" w:cs="Times New Roman"/>
          <w:sz w:val="24"/>
          <w:szCs w:val="24"/>
        </w:rPr>
        <w:t>u o tabelę wartości ofertowych</w:t>
      </w:r>
      <w:r w:rsidRPr="00106F7A">
        <w:rPr>
          <w:rFonts w:ascii="Times New Roman" w:hAnsi="Times New Roman" w:cs="Times New Roman"/>
          <w:sz w:val="24"/>
          <w:szCs w:val="24"/>
        </w:rPr>
        <w:t xml:space="preserve">, szczegółowy kosztorys </w:t>
      </w:r>
      <w:r w:rsidR="00B652B8" w:rsidRPr="00106F7A">
        <w:rPr>
          <w:rFonts w:ascii="Times New Roman" w:hAnsi="Times New Roman" w:cs="Times New Roman"/>
          <w:sz w:val="24"/>
          <w:szCs w:val="24"/>
        </w:rPr>
        <w:t>ofertowy, (jeśli</w:t>
      </w:r>
      <w:r w:rsidRPr="00106F7A">
        <w:rPr>
          <w:rFonts w:ascii="Times New Roman" w:hAnsi="Times New Roman" w:cs="Times New Roman"/>
          <w:sz w:val="24"/>
          <w:szCs w:val="24"/>
        </w:rPr>
        <w:t xml:space="preserve"> dotyczy) lub w oparciu o przygotowaną kalkulację zaakceptowaną przez Zamawiającego.</w:t>
      </w:r>
    </w:p>
    <w:p w:rsidR="008D0B74" w:rsidRPr="00106F7A" w:rsidRDefault="008D0B74" w:rsidP="00892BB2">
      <w:pPr>
        <w:pStyle w:val="Akapitzlist"/>
        <w:widowControl w:val="0"/>
        <w:numPr>
          <w:ilvl w:val="1"/>
          <w:numId w:val="24"/>
        </w:numPr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06F7A">
        <w:rPr>
          <w:rFonts w:ascii="Times New Roman" w:hAnsi="Times New Roman" w:cs="Times New Roman"/>
          <w:sz w:val="24"/>
          <w:szCs w:val="24"/>
        </w:rPr>
        <w:t xml:space="preserve">niezależnej od Zamawiającego konieczności wykonania i przekazania Wykonawcy dokumentacji zamiennej, oraz ewentualnie związanej z tym konieczności wykonania robót zamiennych lub dodatkowych, niezbędnych do prawidłowego wykonania Przedmiotu </w:t>
      </w:r>
      <w:r w:rsidR="00B652B8" w:rsidRPr="00106F7A">
        <w:rPr>
          <w:rFonts w:ascii="Times New Roman" w:hAnsi="Times New Roman" w:cs="Times New Roman"/>
          <w:sz w:val="24"/>
          <w:szCs w:val="24"/>
        </w:rPr>
        <w:t>Umowy- możliwość</w:t>
      </w:r>
      <w:r w:rsidRPr="00106F7A">
        <w:rPr>
          <w:rFonts w:ascii="Times New Roman" w:hAnsi="Times New Roman" w:cs="Times New Roman"/>
          <w:sz w:val="24"/>
          <w:szCs w:val="24"/>
        </w:rPr>
        <w:t xml:space="preserve"> zmiany Umowy w zakresie terminu realizacji, a w przypadku wykonania robót zamiennych lub dodatkowych także wynagrodzenia Wykonawcy oraz wartości Przedmiotu Umowy, o okres oraz kwotę, związane z wystąpieniem powyższych okoliczności; wartość robót zamiennych lub dodatkowych oszacowana zostanie w oparciu o tabelę wartości ofertowych, szczegółowy kosztorys </w:t>
      </w:r>
      <w:r w:rsidR="00B652B8" w:rsidRPr="00106F7A">
        <w:rPr>
          <w:rFonts w:ascii="Times New Roman" w:hAnsi="Times New Roman" w:cs="Times New Roman"/>
          <w:sz w:val="24"/>
          <w:szCs w:val="24"/>
        </w:rPr>
        <w:t>ofertowy, (jeśli</w:t>
      </w:r>
      <w:r w:rsidRPr="00106F7A">
        <w:rPr>
          <w:rFonts w:ascii="Times New Roman" w:hAnsi="Times New Roman" w:cs="Times New Roman"/>
          <w:sz w:val="24"/>
          <w:szCs w:val="24"/>
        </w:rPr>
        <w:t xml:space="preserve"> dotyczy) lub w oparciu o przygotowaną kalkulację zaakceptowaną przez Zamawiającego.</w:t>
      </w:r>
    </w:p>
    <w:p w:rsidR="008D0B74" w:rsidRPr="00106F7A" w:rsidRDefault="008D0B74" w:rsidP="00892BB2">
      <w:pPr>
        <w:pStyle w:val="Akapitzlist"/>
        <w:widowControl w:val="0"/>
        <w:numPr>
          <w:ilvl w:val="1"/>
          <w:numId w:val="24"/>
        </w:numPr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06F7A">
        <w:rPr>
          <w:rFonts w:ascii="Times New Roman" w:hAnsi="Times New Roman" w:cs="Times New Roman"/>
          <w:sz w:val="24"/>
          <w:szCs w:val="24"/>
        </w:rPr>
        <w:t xml:space="preserve">zmniejszenia zakresu robót, wraz z odpowiednim zmniejszeniem wynagrodzenia należnego </w:t>
      </w:r>
      <w:r w:rsidR="00B652B8" w:rsidRPr="00106F7A">
        <w:rPr>
          <w:rFonts w:ascii="Times New Roman" w:hAnsi="Times New Roman" w:cs="Times New Roman"/>
          <w:sz w:val="24"/>
          <w:szCs w:val="24"/>
        </w:rPr>
        <w:t>Wykonawcy, jeśli</w:t>
      </w:r>
      <w:r w:rsidRPr="00106F7A">
        <w:rPr>
          <w:rFonts w:ascii="Times New Roman" w:hAnsi="Times New Roman" w:cs="Times New Roman"/>
          <w:sz w:val="24"/>
          <w:szCs w:val="24"/>
        </w:rPr>
        <w:t xml:space="preserve"> zmiana ta wynikła wskutek okoliczności, których nie można było przewidzieć podczas przygotowania zamówienia. Obniżenie kwoty ryczałtowej, o której mowa zostanie określone w oparciu dokument stanowiący załącznik do niniejszej Umowy np. tabelę wartości ofertowych, szczegółowy kosztorys </w:t>
      </w:r>
      <w:r w:rsidR="00B652B8" w:rsidRPr="00106F7A">
        <w:rPr>
          <w:rFonts w:ascii="Times New Roman" w:hAnsi="Times New Roman" w:cs="Times New Roman"/>
          <w:sz w:val="24"/>
          <w:szCs w:val="24"/>
        </w:rPr>
        <w:t>ofertowy, (jeśli</w:t>
      </w:r>
      <w:r w:rsidRPr="00106F7A">
        <w:rPr>
          <w:rFonts w:ascii="Times New Roman" w:hAnsi="Times New Roman" w:cs="Times New Roman"/>
          <w:sz w:val="24"/>
          <w:szCs w:val="24"/>
        </w:rPr>
        <w:t xml:space="preserve"> dotyczy) bądź też w oparciu o przygotowaną </w:t>
      </w:r>
      <w:r w:rsidR="00B652B8" w:rsidRPr="00106F7A">
        <w:rPr>
          <w:rFonts w:ascii="Times New Roman" w:hAnsi="Times New Roman" w:cs="Times New Roman"/>
          <w:sz w:val="24"/>
          <w:szCs w:val="24"/>
        </w:rPr>
        <w:t>kalkulację zaakceptowaną</w:t>
      </w:r>
      <w:r w:rsidRPr="00106F7A">
        <w:rPr>
          <w:rFonts w:ascii="Times New Roman" w:hAnsi="Times New Roman" w:cs="Times New Roman"/>
          <w:sz w:val="24"/>
          <w:szCs w:val="24"/>
        </w:rPr>
        <w:t xml:space="preserve"> przez Zamawiającego, przy czym wartość wynagrodzenia wykonawcy, o którym mowa w § 3 ust. 1, nie może ulec zmniejszeniu o więcej niż 30 %</w:t>
      </w:r>
    </w:p>
    <w:p w:rsidR="00A525A0" w:rsidRDefault="008D0B74" w:rsidP="00892BB2">
      <w:pPr>
        <w:pStyle w:val="Akapitzlist"/>
        <w:widowControl w:val="0"/>
        <w:numPr>
          <w:ilvl w:val="1"/>
          <w:numId w:val="24"/>
        </w:numPr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06F7A">
        <w:rPr>
          <w:rFonts w:ascii="Times New Roman" w:hAnsi="Times New Roman" w:cs="Times New Roman"/>
          <w:sz w:val="24"/>
          <w:szCs w:val="24"/>
        </w:rPr>
        <w:t xml:space="preserve"> konieczności zmiany osoby, o której mowa w § 6 ust. 2 Umowy. Zamawiający umożliwi zmianę osoby, o której mowa w § 6 ust.2 Umowy, jedynie w </w:t>
      </w:r>
      <w:r w:rsidR="00B652B8" w:rsidRPr="00106F7A">
        <w:rPr>
          <w:rFonts w:ascii="Times New Roman" w:hAnsi="Times New Roman" w:cs="Times New Roman"/>
          <w:sz w:val="24"/>
          <w:szCs w:val="24"/>
        </w:rPr>
        <w:t>przypadku, gdy</w:t>
      </w:r>
      <w:r w:rsidRPr="00106F7A">
        <w:rPr>
          <w:rFonts w:ascii="Times New Roman" w:hAnsi="Times New Roman" w:cs="Times New Roman"/>
          <w:sz w:val="24"/>
          <w:szCs w:val="24"/>
        </w:rPr>
        <w:t xml:space="preserve"> nowa osoba powołana do pełnienia w/w funkcji będzie spełniała wymagania Zamawiającego w zakresie nie niższym niż określone w </w:t>
      </w:r>
      <w:r w:rsidR="00357B50">
        <w:rPr>
          <w:rFonts w:ascii="Times New Roman" w:hAnsi="Times New Roman" w:cs="Times New Roman"/>
          <w:sz w:val="24"/>
          <w:szCs w:val="24"/>
        </w:rPr>
        <w:t>OPZ</w:t>
      </w:r>
    </w:p>
    <w:p w:rsidR="00A525A0" w:rsidRDefault="00A525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21A0F" w:rsidRPr="00106F7A" w:rsidRDefault="00821A0F" w:rsidP="00E80E0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F7A">
        <w:rPr>
          <w:rFonts w:ascii="Times New Roman" w:hAnsi="Times New Roman" w:cs="Times New Roman"/>
          <w:b/>
          <w:sz w:val="24"/>
          <w:szCs w:val="24"/>
        </w:rPr>
        <w:lastRenderedPageBreak/>
        <w:t>§ 18</w:t>
      </w:r>
    </w:p>
    <w:p w:rsidR="00821A0F" w:rsidRPr="00DD6FF3" w:rsidRDefault="00821A0F" w:rsidP="00E80E0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 xml:space="preserve">W sprawach </w:t>
      </w:r>
      <w:r w:rsidR="00B652B8" w:rsidRPr="00DD6FF3">
        <w:rPr>
          <w:rFonts w:ascii="Times New Roman" w:hAnsi="Times New Roman" w:cs="Times New Roman"/>
          <w:sz w:val="24"/>
          <w:szCs w:val="24"/>
        </w:rPr>
        <w:t>nieuregulowanych</w:t>
      </w:r>
      <w:r w:rsidRPr="00DD6FF3">
        <w:rPr>
          <w:rFonts w:ascii="Times New Roman" w:hAnsi="Times New Roman" w:cs="Times New Roman"/>
          <w:sz w:val="24"/>
          <w:szCs w:val="24"/>
        </w:rPr>
        <w:t xml:space="preserve"> niniejszą Umową odpowiednie zastosowanie mają przepisy ustawy Prawo Zamówień Publicznych, Kodeksu Cywilnego oraz inne właściwe dla Przedmiotu Umowy.</w:t>
      </w:r>
    </w:p>
    <w:p w:rsidR="00821A0F" w:rsidRPr="00106F7A" w:rsidRDefault="00821A0F" w:rsidP="00E80E0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F7A">
        <w:rPr>
          <w:rFonts w:ascii="Times New Roman" w:hAnsi="Times New Roman" w:cs="Times New Roman"/>
          <w:b/>
          <w:sz w:val="24"/>
          <w:szCs w:val="24"/>
        </w:rPr>
        <w:t>§ 19</w:t>
      </w:r>
    </w:p>
    <w:p w:rsidR="00821A0F" w:rsidRPr="00DD6FF3" w:rsidRDefault="00821A0F" w:rsidP="00E80E0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Sądem właściwym dla rozstrzygnięcia sporów będzie Sąd Cywilny właściwy dla siedziby Zamawiającego.</w:t>
      </w:r>
    </w:p>
    <w:p w:rsidR="00821A0F" w:rsidRPr="00106F7A" w:rsidRDefault="00821A0F" w:rsidP="00E80E0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F7A">
        <w:rPr>
          <w:rFonts w:ascii="Times New Roman" w:hAnsi="Times New Roman" w:cs="Times New Roman"/>
          <w:b/>
          <w:sz w:val="24"/>
          <w:szCs w:val="24"/>
        </w:rPr>
        <w:t>§ 20</w:t>
      </w:r>
    </w:p>
    <w:p w:rsidR="00821A0F" w:rsidRPr="00DD6FF3" w:rsidRDefault="00821A0F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Umowę sporządzono w trzech jednobrzmiących egzemplarzach, w tym jeden egzemplarz dla Wykonawcy, a dwa dla Zamawiającego.</w:t>
      </w:r>
    </w:p>
    <w:p w:rsidR="00821A0F" w:rsidRPr="00DD6FF3" w:rsidRDefault="00821A0F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 xml:space="preserve">Wykaz </w:t>
      </w:r>
      <w:r w:rsidR="00F83837" w:rsidRPr="00DD6FF3">
        <w:rPr>
          <w:rFonts w:ascii="Times New Roman" w:hAnsi="Times New Roman" w:cs="Times New Roman"/>
          <w:sz w:val="24"/>
          <w:szCs w:val="24"/>
        </w:rPr>
        <w:t>załączników:</w:t>
      </w:r>
    </w:p>
    <w:p w:rsidR="00821A0F" w:rsidRPr="005278F6" w:rsidRDefault="00821A0F" w:rsidP="005278F6">
      <w:pPr>
        <w:pStyle w:val="Akapitzlist"/>
        <w:numPr>
          <w:ilvl w:val="6"/>
          <w:numId w:val="2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F6">
        <w:rPr>
          <w:rFonts w:ascii="Times New Roman" w:hAnsi="Times New Roman" w:cs="Times New Roman"/>
          <w:sz w:val="24"/>
          <w:szCs w:val="24"/>
        </w:rPr>
        <w:t xml:space="preserve">Opis Przedmiotu </w:t>
      </w:r>
      <w:r w:rsidR="006262C7" w:rsidRPr="005278F6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6262C7">
        <w:rPr>
          <w:rFonts w:ascii="Times New Roman" w:hAnsi="Times New Roman" w:cs="Times New Roman"/>
          <w:sz w:val="24"/>
          <w:szCs w:val="24"/>
        </w:rPr>
        <w:t>Załącznik</w:t>
      </w:r>
      <w:r w:rsidR="00E269FC">
        <w:rPr>
          <w:rFonts w:ascii="Times New Roman" w:hAnsi="Times New Roman" w:cs="Times New Roman"/>
          <w:sz w:val="24"/>
          <w:szCs w:val="24"/>
        </w:rPr>
        <w:t xml:space="preserve"> nr 1</w:t>
      </w:r>
    </w:p>
    <w:p w:rsidR="00821A0F" w:rsidRPr="005278F6" w:rsidRDefault="00821A0F" w:rsidP="005278F6">
      <w:pPr>
        <w:pStyle w:val="Akapitzlist"/>
        <w:numPr>
          <w:ilvl w:val="6"/>
          <w:numId w:val="2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F6">
        <w:rPr>
          <w:rFonts w:ascii="Times New Roman" w:hAnsi="Times New Roman" w:cs="Times New Roman"/>
          <w:sz w:val="24"/>
          <w:szCs w:val="24"/>
        </w:rPr>
        <w:t>Formularz ofertowy</w:t>
      </w:r>
      <w:r w:rsidR="00E269FC">
        <w:rPr>
          <w:rFonts w:ascii="Times New Roman" w:hAnsi="Times New Roman" w:cs="Times New Roman"/>
          <w:sz w:val="24"/>
          <w:szCs w:val="24"/>
        </w:rPr>
        <w:t xml:space="preserve"> Załącznik nr 2</w:t>
      </w:r>
    </w:p>
    <w:p w:rsidR="00821A0F" w:rsidRPr="005278F6" w:rsidRDefault="00821A0F" w:rsidP="005278F6">
      <w:pPr>
        <w:pStyle w:val="Akapitzlist"/>
        <w:numPr>
          <w:ilvl w:val="6"/>
          <w:numId w:val="2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F6">
        <w:rPr>
          <w:rFonts w:ascii="Times New Roman" w:hAnsi="Times New Roman" w:cs="Times New Roman"/>
          <w:sz w:val="24"/>
          <w:szCs w:val="24"/>
        </w:rPr>
        <w:t>Dokumentacja techniczna (projekty, STWiORB)</w:t>
      </w:r>
    </w:p>
    <w:p w:rsidR="00DE5554" w:rsidRDefault="00DE5554" w:rsidP="00DE5554">
      <w:pPr>
        <w:pStyle w:val="Akapitzlist"/>
        <w:numPr>
          <w:ilvl w:val="6"/>
          <w:numId w:val="2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3 Oświadczenie częściowe Podwykonawcy.</w:t>
      </w:r>
    </w:p>
    <w:p w:rsidR="00DE5554" w:rsidRDefault="00DE5554" w:rsidP="00DE5554">
      <w:pPr>
        <w:pStyle w:val="Akapitzlist"/>
        <w:numPr>
          <w:ilvl w:val="6"/>
          <w:numId w:val="2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4 Oświadczenie o braku Podwykonawcy.</w:t>
      </w:r>
    </w:p>
    <w:p w:rsidR="00DE5554" w:rsidRPr="00DE5554" w:rsidRDefault="00DE5554" w:rsidP="00DE5554">
      <w:pPr>
        <w:pStyle w:val="Akapitzlist"/>
        <w:numPr>
          <w:ilvl w:val="6"/>
          <w:numId w:val="2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5 Oświadczenie końcowe Podwykonawcy.</w:t>
      </w:r>
    </w:p>
    <w:p w:rsidR="005278F6" w:rsidRDefault="00DE5554" w:rsidP="005278F6">
      <w:pPr>
        <w:pStyle w:val="Akapitzlist"/>
        <w:numPr>
          <w:ilvl w:val="6"/>
          <w:numId w:val="2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6 </w:t>
      </w:r>
      <w:r w:rsidR="00821A0F" w:rsidRPr="005278F6">
        <w:rPr>
          <w:rFonts w:ascii="Times New Roman" w:hAnsi="Times New Roman" w:cs="Times New Roman"/>
          <w:sz w:val="24"/>
          <w:szCs w:val="24"/>
        </w:rPr>
        <w:t xml:space="preserve">Oświadczenie gwarancyjne na roboty budowlane </w:t>
      </w:r>
    </w:p>
    <w:p w:rsidR="0052284B" w:rsidRDefault="0052284B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9FC" w:rsidRPr="00DD6FF3" w:rsidRDefault="00E269FC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6D1" w:rsidRPr="00DD6FF3" w:rsidRDefault="00821A0F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F3">
        <w:rPr>
          <w:rFonts w:ascii="Times New Roman" w:hAnsi="Times New Roman" w:cs="Times New Roman"/>
          <w:sz w:val="24"/>
          <w:szCs w:val="24"/>
        </w:rPr>
        <w:t>ZAMAWIAJĄCY</w:t>
      </w:r>
      <w:r w:rsidRPr="00DD6FF3">
        <w:rPr>
          <w:rFonts w:ascii="Times New Roman" w:hAnsi="Times New Roman" w:cs="Times New Roman"/>
          <w:sz w:val="24"/>
          <w:szCs w:val="24"/>
        </w:rPr>
        <w:tab/>
      </w:r>
      <w:r w:rsidR="0052284B">
        <w:rPr>
          <w:rFonts w:ascii="Times New Roman" w:hAnsi="Times New Roman" w:cs="Times New Roman"/>
          <w:sz w:val="24"/>
          <w:szCs w:val="24"/>
        </w:rPr>
        <w:tab/>
      </w:r>
      <w:r w:rsidR="0052284B">
        <w:rPr>
          <w:rFonts w:ascii="Times New Roman" w:hAnsi="Times New Roman" w:cs="Times New Roman"/>
          <w:sz w:val="24"/>
          <w:szCs w:val="24"/>
        </w:rPr>
        <w:tab/>
      </w:r>
      <w:r w:rsidR="0052284B">
        <w:rPr>
          <w:rFonts w:ascii="Times New Roman" w:hAnsi="Times New Roman" w:cs="Times New Roman"/>
          <w:sz w:val="24"/>
          <w:szCs w:val="24"/>
        </w:rPr>
        <w:tab/>
      </w:r>
      <w:r w:rsidRPr="00DD6FF3">
        <w:rPr>
          <w:rFonts w:ascii="Times New Roman" w:hAnsi="Times New Roman" w:cs="Times New Roman"/>
          <w:sz w:val="24"/>
          <w:szCs w:val="24"/>
        </w:rPr>
        <w:tab/>
      </w:r>
      <w:r w:rsidRPr="00DD6FF3">
        <w:rPr>
          <w:rFonts w:ascii="Times New Roman" w:hAnsi="Times New Roman" w:cs="Times New Roman"/>
          <w:sz w:val="24"/>
          <w:szCs w:val="24"/>
        </w:rPr>
        <w:tab/>
      </w:r>
      <w:r w:rsidRPr="00DD6FF3">
        <w:rPr>
          <w:rFonts w:ascii="Times New Roman" w:hAnsi="Times New Roman" w:cs="Times New Roman"/>
          <w:sz w:val="24"/>
          <w:szCs w:val="24"/>
        </w:rPr>
        <w:tab/>
      </w:r>
      <w:r w:rsidRPr="00DD6FF3"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CB378E" w:rsidRPr="00DD6FF3" w:rsidRDefault="00CB378E" w:rsidP="00892B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378E" w:rsidRPr="00DD6FF3" w:rsidSect="00B90C34">
      <w:headerReference w:type="default" r:id="rId8"/>
      <w:foot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029" w:rsidRDefault="00E61029" w:rsidP="00D0502D">
      <w:pPr>
        <w:spacing w:after="0" w:line="240" w:lineRule="auto"/>
      </w:pPr>
      <w:r>
        <w:separator/>
      </w:r>
    </w:p>
  </w:endnote>
  <w:endnote w:type="continuationSeparator" w:id="0">
    <w:p w:rsidR="00E61029" w:rsidRDefault="00E61029" w:rsidP="00D0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5AE24D89-2CBC-4E85-AE80-4915EC25ED0D}"/>
    <w:embedBold r:id="rId2" w:subsetted="1" w:fontKey="{E6177F93-C5F5-4680-850F-89ED008F91F6}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595963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031091" w:rsidRDefault="00031091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4E92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4E92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31091" w:rsidRDefault="000310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029" w:rsidRDefault="00E61029" w:rsidP="00D0502D">
      <w:pPr>
        <w:spacing w:after="0" w:line="240" w:lineRule="auto"/>
      </w:pPr>
      <w:r>
        <w:separator/>
      </w:r>
    </w:p>
  </w:footnote>
  <w:footnote w:type="continuationSeparator" w:id="0">
    <w:p w:rsidR="00E61029" w:rsidRDefault="00E61029" w:rsidP="00D05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02D" w:rsidRDefault="00235263" w:rsidP="00235263">
    <w:pPr>
      <w:pStyle w:val="Nagwek"/>
      <w:jc w:val="center"/>
    </w:pPr>
    <w:r>
      <w:t xml:space="preserve">WZÓR     </w:t>
    </w:r>
    <w:r w:rsidR="00D0502D">
      <w:t>WZÓR</w:t>
    </w:r>
    <w:r>
      <w:t xml:space="preserve">     </w:t>
    </w:r>
    <w:r w:rsidR="00D0502D">
      <w:t>WZÓR</w:t>
    </w:r>
    <w:r>
      <w:t xml:space="preserve">    WZÓR     WZÓR     WZÓR     WZÓR     WZÓR     WZÓR    WZÓR     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2"/>
        <w:szCs w:val="22"/>
      </w:rPr>
    </w:lvl>
  </w:abstractNum>
  <w:abstractNum w:abstractNumId="1" w15:restartNumberingAfterBreak="0">
    <w:nsid w:val="0315702B"/>
    <w:multiLevelType w:val="hybridMultilevel"/>
    <w:tmpl w:val="D51E787A"/>
    <w:lvl w:ilvl="0" w:tplc="276A94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50A8D"/>
    <w:multiLevelType w:val="multilevel"/>
    <w:tmpl w:val="C94E2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995F98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F773306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8930D3E"/>
    <w:multiLevelType w:val="multilevel"/>
    <w:tmpl w:val="2294E90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9855F13"/>
    <w:multiLevelType w:val="hybridMultilevel"/>
    <w:tmpl w:val="B6742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04060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501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C0F492B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436BB5"/>
    <w:multiLevelType w:val="hybridMultilevel"/>
    <w:tmpl w:val="95C2E140"/>
    <w:lvl w:ilvl="0" w:tplc="276A94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835D1"/>
    <w:multiLevelType w:val="multilevel"/>
    <w:tmpl w:val="A72A67A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18979AC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42A3317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4664BB8"/>
    <w:multiLevelType w:val="hybridMultilevel"/>
    <w:tmpl w:val="B5DA05BE"/>
    <w:lvl w:ilvl="0" w:tplc="9B56A7B0">
      <w:start w:val="1"/>
      <w:numFmt w:val="decimal"/>
      <w:lvlText w:val="%1)"/>
      <w:lvlJc w:val="left"/>
      <w:pPr>
        <w:ind w:left="1074" w:hanging="7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A6466"/>
    <w:multiLevelType w:val="hybridMultilevel"/>
    <w:tmpl w:val="7D7C6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45550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1185C7C"/>
    <w:multiLevelType w:val="hybridMultilevel"/>
    <w:tmpl w:val="B4A0E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57556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56F2B4A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86D5D0C"/>
    <w:multiLevelType w:val="multilevel"/>
    <w:tmpl w:val="A72A67A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A14524A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AA33503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D0C4601"/>
    <w:multiLevelType w:val="hybridMultilevel"/>
    <w:tmpl w:val="D010B0E0"/>
    <w:lvl w:ilvl="0" w:tplc="276A94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F5E71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5479E2"/>
    <w:multiLevelType w:val="hybridMultilevel"/>
    <w:tmpl w:val="26700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D7ADA"/>
    <w:multiLevelType w:val="multilevel"/>
    <w:tmpl w:val="A8AA0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4"/>
  </w:num>
  <w:num w:numId="2">
    <w:abstractNumId w:val="14"/>
  </w:num>
  <w:num w:numId="3">
    <w:abstractNumId w:val="13"/>
  </w:num>
  <w:num w:numId="4">
    <w:abstractNumId w:val="4"/>
  </w:num>
  <w:num w:numId="5">
    <w:abstractNumId w:val="15"/>
  </w:num>
  <w:num w:numId="6">
    <w:abstractNumId w:val="7"/>
  </w:num>
  <w:num w:numId="7">
    <w:abstractNumId w:val="25"/>
  </w:num>
  <w:num w:numId="8">
    <w:abstractNumId w:val="20"/>
  </w:num>
  <w:num w:numId="9">
    <w:abstractNumId w:val="18"/>
  </w:num>
  <w:num w:numId="10">
    <w:abstractNumId w:val="17"/>
  </w:num>
  <w:num w:numId="11">
    <w:abstractNumId w:val="11"/>
  </w:num>
  <w:num w:numId="12">
    <w:abstractNumId w:val="21"/>
  </w:num>
  <w:num w:numId="13">
    <w:abstractNumId w:val="3"/>
  </w:num>
  <w:num w:numId="14">
    <w:abstractNumId w:val="8"/>
  </w:num>
  <w:num w:numId="15">
    <w:abstractNumId w:val="23"/>
  </w:num>
  <w:num w:numId="16">
    <w:abstractNumId w:val="12"/>
  </w:num>
  <w:num w:numId="17">
    <w:abstractNumId w:val="5"/>
  </w:num>
  <w:num w:numId="18">
    <w:abstractNumId w:val="10"/>
  </w:num>
  <w:num w:numId="19">
    <w:abstractNumId w:val="6"/>
  </w:num>
  <w:num w:numId="20">
    <w:abstractNumId w:val="22"/>
  </w:num>
  <w:num w:numId="21">
    <w:abstractNumId w:val="9"/>
  </w:num>
  <w:num w:numId="22">
    <w:abstractNumId w:val="1"/>
  </w:num>
  <w:num w:numId="23">
    <w:abstractNumId w:val="19"/>
  </w:num>
  <w:num w:numId="24">
    <w:abstractNumId w:val="2"/>
  </w:num>
  <w:num w:numId="25">
    <w:abstractNumId w:val="0"/>
  </w:num>
  <w:num w:numId="26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 Grzesiak">
    <w15:presenceInfo w15:providerId="AD" w15:userId="S-1-5-21-2643188637-266857645-675568187-2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A0F"/>
    <w:rsid w:val="00007A1D"/>
    <w:rsid w:val="00012297"/>
    <w:rsid w:val="000148B9"/>
    <w:rsid w:val="000260F6"/>
    <w:rsid w:val="00031091"/>
    <w:rsid w:val="00040686"/>
    <w:rsid w:val="00042CCD"/>
    <w:rsid w:val="0004766D"/>
    <w:rsid w:val="00061487"/>
    <w:rsid w:val="0007774C"/>
    <w:rsid w:val="00081FF4"/>
    <w:rsid w:val="0008331D"/>
    <w:rsid w:val="00087422"/>
    <w:rsid w:val="000B03FA"/>
    <w:rsid w:val="000D3637"/>
    <w:rsid w:val="000E5D3F"/>
    <w:rsid w:val="00106F7A"/>
    <w:rsid w:val="00112DB4"/>
    <w:rsid w:val="001149BB"/>
    <w:rsid w:val="00120E11"/>
    <w:rsid w:val="00121444"/>
    <w:rsid w:val="00132E18"/>
    <w:rsid w:val="00171A5C"/>
    <w:rsid w:val="00187DE3"/>
    <w:rsid w:val="001A0A30"/>
    <w:rsid w:val="001A5D9D"/>
    <w:rsid w:val="001B1770"/>
    <w:rsid w:val="001C02B2"/>
    <w:rsid w:val="001E15A1"/>
    <w:rsid w:val="001F24AE"/>
    <w:rsid w:val="00235263"/>
    <w:rsid w:val="00246C15"/>
    <w:rsid w:val="00252BB4"/>
    <w:rsid w:val="00265205"/>
    <w:rsid w:val="00287285"/>
    <w:rsid w:val="002926CC"/>
    <w:rsid w:val="00294685"/>
    <w:rsid w:val="002A4482"/>
    <w:rsid w:val="002A782D"/>
    <w:rsid w:val="002C1B99"/>
    <w:rsid w:val="002C730D"/>
    <w:rsid w:val="002D4F91"/>
    <w:rsid w:val="002D7600"/>
    <w:rsid w:val="002F4A62"/>
    <w:rsid w:val="002F5035"/>
    <w:rsid w:val="003063FB"/>
    <w:rsid w:val="0031223C"/>
    <w:rsid w:val="00324180"/>
    <w:rsid w:val="003306D0"/>
    <w:rsid w:val="00357B50"/>
    <w:rsid w:val="00357C80"/>
    <w:rsid w:val="00360FF3"/>
    <w:rsid w:val="00390D07"/>
    <w:rsid w:val="00397FC2"/>
    <w:rsid w:val="003E5AE9"/>
    <w:rsid w:val="0040345A"/>
    <w:rsid w:val="0045285A"/>
    <w:rsid w:val="00457448"/>
    <w:rsid w:val="00480365"/>
    <w:rsid w:val="004812F6"/>
    <w:rsid w:val="004A6E8F"/>
    <w:rsid w:val="004D310E"/>
    <w:rsid w:val="004E1399"/>
    <w:rsid w:val="0050426F"/>
    <w:rsid w:val="0052284B"/>
    <w:rsid w:val="005266C3"/>
    <w:rsid w:val="005278F6"/>
    <w:rsid w:val="00565B0D"/>
    <w:rsid w:val="005866D5"/>
    <w:rsid w:val="00587B11"/>
    <w:rsid w:val="005B2334"/>
    <w:rsid w:val="005B65E9"/>
    <w:rsid w:val="005E67DF"/>
    <w:rsid w:val="005F0E41"/>
    <w:rsid w:val="00606AC9"/>
    <w:rsid w:val="006262C7"/>
    <w:rsid w:val="00634E92"/>
    <w:rsid w:val="00653BEB"/>
    <w:rsid w:val="006732B2"/>
    <w:rsid w:val="006A0535"/>
    <w:rsid w:val="006B1B76"/>
    <w:rsid w:val="006B6021"/>
    <w:rsid w:val="006E23F1"/>
    <w:rsid w:val="006E5B30"/>
    <w:rsid w:val="006F5D9F"/>
    <w:rsid w:val="0070353C"/>
    <w:rsid w:val="00721C4A"/>
    <w:rsid w:val="00724797"/>
    <w:rsid w:val="00725018"/>
    <w:rsid w:val="00730B10"/>
    <w:rsid w:val="00790199"/>
    <w:rsid w:val="00790879"/>
    <w:rsid w:val="007A0A51"/>
    <w:rsid w:val="007D534A"/>
    <w:rsid w:val="007F0B07"/>
    <w:rsid w:val="00821A0F"/>
    <w:rsid w:val="008246A0"/>
    <w:rsid w:val="00844146"/>
    <w:rsid w:val="00853A9F"/>
    <w:rsid w:val="00865060"/>
    <w:rsid w:val="00886697"/>
    <w:rsid w:val="00892BB2"/>
    <w:rsid w:val="00895CF7"/>
    <w:rsid w:val="008C53ED"/>
    <w:rsid w:val="008D0B74"/>
    <w:rsid w:val="008D2808"/>
    <w:rsid w:val="008D36CA"/>
    <w:rsid w:val="008F058D"/>
    <w:rsid w:val="009113EE"/>
    <w:rsid w:val="00913BA7"/>
    <w:rsid w:val="0091404B"/>
    <w:rsid w:val="009150C3"/>
    <w:rsid w:val="00917685"/>
    <w:rsid w:val="009372AC"/>
    <w:rsid w:val="00951E81"/>
    <w:rsid w:val="0096677F"/>
    <w:rsid w:val="00970164"/>
    <w:rsid w:val="00977062"/>
    <w:rsid w:val="00984FDB"/>
    <w:rsid w:val="009D6CB7"/>
    <w:rsid w:val="009E6766"/>
    <w:rsid w:val="00A10263"/>
    <w:rsid w:val="00A328DB"/>
    <w:rsid w:val="00A35CE5"/>
    <w:rsid w:val="00A438AB"/>
    <w:rsid w:val="00A525A0"/>
    <w:rsid w:val="00A54D1D"/>
    <w:rsid w:val="00A71D68"/>
    <w:rsid w:val="00A805DF"/>
    <w:rsid w:val="00A9543E"/>
    <w:rsid w:val="00A97E71"/>
    <w:rsid w:val="00AA08F8"/>
    <w:rsid w:val="00AA1629"/>
    <w:rsid w:val="00AA4B0F"/>
    <w:rsid w:val="00AB3562"/>
    <w:rsid w:val="00AD18A7"/>
    <w:rsid w:val="00AE0A8E"/>
    <w:rsid w:val="00AE3799"/>
    <w:rsid w:val="00AF326A"/>
    <w:rsid w:val="00B06F7B"/>
    <w:rsid w:val="00B10A72"/>
    <w:rsid w:val="00B1490E"/>
    <w:rsid w:val="00B233F8"/>
    <w:rsid w:val="00B303B9"/>
    <w:rsid w:val="00B32FFD"/>
    <w:rsid w:val="00B41FF6"/>
    <w:rsid w:val="00B4250D"/>
    <w:rsid w:val="00B60FDF"/>
    <w:rsid w:val="00B652B8"/>
    <w:rsid w:val="00B70E0A"/>
    <w:rsid w:val="00B90C34"/>
    <w:rsid w:val="00B91A79"/>
    <w:rsid w:val="00BB3721"/>
    <w:rsid w:val="00BC6E67"/>
    <w:rsid w:val="00C20A5E"/>
    <w:rsid w:val="00C3648A"/>
    <w:rsid w:val="00C46494"/>
    <w:rsid w:val="00CA54EC"/>
    <w:rsid w:val="00CB378E"/>
    <w:rsid w:val="00CB7891"/>
    <w:rsid w:val="00CC6C5B"/>
    <w:rsid w:val="00CD4005"/>
    <w:rsid w:val="00CD4334"/>
    <w:rsid w:val="00CF2E9C"/>
    <w:rsid w:val="00D0502D"/>
    <w:rsid w:val="00D362AB"/>
    <w:rsid w:val="00D367C1"/>
    <w:rsid w:val="00D41CDC"/>
    <w:rsid w:val="00D43ECA"/>
    <w:rsid w:val="00D471FC"/>
    <w:rsid w:val="00D56036"/>
    <w:rsid w:val="00D67A0C"/>
    <w:rsid w:val="00D701D3"/>
    <w:rsid w:val="00D7442E"/>
    <w:rsid w:val="00DA27EC"/>
    <w:rsid w:val="00DA2896"/>
    <w:rsid w:val="00DB39E9"/>
    <w:rsid w:val="00DC4ACB"/>
    <w:rsid w:val="00DC7DAA"/>
    <w:rsid w:val="00DD2A30"/>
    <w:rsid w:val="00DD6FF3"/>
    <w:rsid w:val="00DD7A4E"/>
    <w:rsid w:val="00DE053B"/>
    <w:rsid w:val="00DE5554"/>
    <w:rsid w:val="00E2160D"/>
    <w:rsid w:val="00E269FC"/>
    <w:rsid w:val="00E40E57"/>
    <w:rsid w:val="00E4339B"/>
    <w:rsid w:val="00E5305D"/>
    <w:rsid w:val="00E61029"/>
    <w:rsid w:val="00E627CB"/>
    <w:rsid w:val="00E70899"/>
    <w:rsid w:val="00E80E07"/>
    <w:rsid w:val="00E979DE"/>
    <w:rsid w:val="00EA12B7"/>
    <w:rsid w:val="00EC022A"/>
    <w:rsid w:val="00EC2030"/>
    <w:rsid w:val="00EE20A5"/>
    <w:rsid w:val="00F061B8"/>
    <w:rsid w:val="00F109C5"/>
    <w:rsid w:val="00F60A24"/>
    <w:rsid w:val="00F770D5"/>
    <w:rsid w:val="00F83837"/>
    <w:rsid w:val="00F86888"/>
    <w:rsid w:val="00F977CA"/>
    <w:rsid w:val="00FA4F0A"/>
    <w:rsid w:val="00FC57F7"/>
    <w:rsid w:val="00FD3FD2"/>
    <w:rsid w:val="00FE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85805C-3119-4457-B15F-9A027A85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02D"/>
  </w:style>
  <w:style w:type="paragraph" w:styleId="Stopka">
    <w:name w:val="footer"/>
    <w:basedOn w:val="Normalny"/>
    <w:link w:val="StopkaZnak"/>
    <w:uiPriority w:val="99"/>
    <w:unhideWhenUsed/>
    <w:rsid w:val="00D05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02D"/>
  </w:style>
  <w:style w:type="paragraph" w:styleId="Akapitzlist">
    <w:name w:val="List Paragraph"/>
    <w:basedOn w:val="Normalny"/>
    <w:uiPriority w:val="34"/>
    <w:qFormat/>
    <w:rsid w:val="00171A5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2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CA666-B11F-4317-98B0-E0102E4AD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18</Pages>
  <Words>5614</Words>
  <Characters>33687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Grzesiak</dc:creator>
  <cp:keywords/>
  <dc:description/>
  <cp:lastModifiedBy>Jan Grzesiak</cp:lastModifiedBy>
  <cp:revision>22</cp:revision>
  <cp:lastPrinted>2023-08-23T10:30:00Z</cp:lastPrinted>
  <dcterms:created xsi:type="dcterms:W3CDTF">2025-10-17T05:51:00Z</dcterms:created>
  <dcterms:modified xsi:type="dcterms:W3CDTF">2025-11-03T14:03:00Z</dcterms:modified>
</cp:coreProperties>
</file>